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7D607" w14:textId="77777777" w:rsidR="0075143C" w:rsidRDefault="004A0FEE" w:rsidP="004A0FEE">
      <w:pPr>
        <w:autoSpaceDE w:val="0"/>
        <w:autoSpaceDN w:val="0"/>
        <w:adjustRightInd w:val="0"/>
        <w:spacing w:after="0" w:line="240" w:lineRule="auto"/>
        <w:jc w:val="center"/>
        <w:rPr>
          <w:rFonts w:ascii="TimesNewRomanPSMT" w:hAnsi="TimesNewRomanPSMT" w:cs="TimesNewRomanPSMT"/>
          <w:b/>
          <w:bCs/>
          <w:color w:val="000000"/>
          <w:sz w:val="28"/>
          <w:szCs w:val="28"/>
        </w:rPr>
      </w:pPr>
      <w:r w:rsidRPr="004A0FEE">
        <w:rPr>
          <w:rFonts w:ascii="TimesNewRomanPSMT" w:hAnsi="TimesNewRomanPSMT" w:cs="TimesNewRomanPSMT"/>
          <w:b/>
          <w:bCs/>
          <w:color w:val="000000"/>
          <w:sz w:val="28"/>
          <w:szCs w:val="28"/>
        </w:rPr>
        <w:t xml:space="preserve">Please note that these instructions were prepared </w:t>
      </w:r>
      <w:r>
        <w:rPr>
          <w:rFonts w:ascii="TimesNewRomanPSMT" w:hAnsi="TimesNewRomanPSMT" w:cs="TimesNewRomanPSMT"/>
          <w:b/>
          <w:bCs/>
          <w:color w:val="000000"/>
          <w:sz w:val="28"/>
          <w:szCs w:val="28"/>
        </w:rPr>
        <w:t xml:space="preserve">to be used </w:t>
      </w:r>
      <w:r w:rsidRPr="004A0FEE">
        <w:rPr>
          <w:rFonts w:ascii="TimesNewRomanPSMT" w:hAnsi="TimesNewRomanPSMT" w:cs="TimesNewRomanPSMT"/>
          <w:b/>
          <w:bCs/>
          <w:color w:val="000000"/>
          <w:sz w:val="28"/>
          <w:szCs w:val="28"/>
        </w:rPr>
        <w:t xml:space="preserve">for a variety of projects and all items noted may not apply to a particular </w:t>
      </w:r>
      <w:r>
        <w:rPr>
          <w:rFonts w:ascii="TimesNewRomanPSMT" w:hAnsi="TimesNewRomanPSMT" w:cs="TimesNewRomanPSMT"/>
          <w:b/>
          <w:bCs/>
          <w:color w:val="000000"/>
          <w:sz w:val="28"/>
          <w:szCs w:val="28"/>
        </w:rPr>
        <w:t>request for bids</w:t>
      </w:r>
      <w:r w:rsidRPr="004A0FEE">
        <w:rPr>
          <w:rFonts w:ascii="TimesNewRomanPSMT" w:hAnsi="TimesNewRomanPSMT" w:cs="TimesNewRomanPSMT"/>
          <w:b/>
          <w:bCs/>
          <w:color w:val="000000"/>
          <w:sz w:val="28"/>
          <w:szCs w:val="28"/>
        </w:rPr>
        <w:t xml:space="preserve">.  It is the </w:t>
      </w:r>
      <w:r w:rsidR="00F82899">
        <w:rPr>
          <w:rFonts w:ascii="TimesNewRomanPSMT" w:hAnsi="TimesNewRomanPSMT" w:cs="TimesNewRomanPSMT"/>
          <w:b/>
          <w:bCs/>
          <w:color w:val="000000"/>
          <w:sz w:val="28"/>
          <w:szCs w:val="28"/>
        </w:rPr>
        <w:t>B</w:t>
      </w:r>
      <w:r w:rsidRPr="004A0FEE">
        <w:rPr>
          <w:rFonts w:ascii="TimesNewRomanPSMT" w:hAnsi="TimesNewRomanPSMT" w:cs="TimesNewRomanPSMT"/>
          <w:b/>
          <w:bCs/>
          <w:color w:val="000000"/>
          <w:sz w:val="28"/>
          <w:szCs w:val="28"/>
        </w:rPr>
        <w:t>idder</w:t>
      </w:r>
      <w:r w:rsidR="00F82899">
        <w:rPr>
          <w:rFonts w:ascii="TimesNewRomanPSMT" w:hAnsi="TimesNewRomanPSMT" w:cs="TimesNewRomanPSMT"/>
          <w:b/>
          <w:bCs/>
          <w:color w:val="000000"/>
          <w:sz w:val="28"/>
          <w:szCs w:val="28"/>
        </w:rPr>
        <w:t>’</w:t>
      </w:r>
      <w:r w:rsidRPr="004A0FEE">
        <w:rPr>
          <w:rFonts w:ascii="TimesNewRomanPSMT" w:hAnsi="TimesNewRomanPSMT" w:cs="TimesNewRomanPSMT"/>
          <w:b/>
          <w:bCs/>
          <w:color w:val="000000"/>
          <w:sz w:val="28"/>
          <w:szCs w:val="28"/>
        </w:rPr>
        <w:t>s responsibility to verify if particular sections of this document apply to the project on which they are bidding.</w:t>
      </w:r>
      <w:r w:rsidR="00F82899">
        <w:rPr>
          <w:rFonts w:ascii="TimesNewRomanPSMT" w:hAnsi="TimesNewRomanPSMT" w:cs="TimesNewRomanPSMT"/>
          <w:b/>
          <w:bCs/>
          <w:color w:val="000000"/>
          <w:sz w:val="28"/>
          <w:szCs w:val="28"/>
        </w:rPr>
        <w:t xml:space="preserve">  If any terms of these instructions conflict with those in the Project Manual</w:t>
      </w:r>
      <w:r w:rsidR="0075143C">
        <w:rPr>
          <w:rFonts w:ascii="TimesNewRomanPSMT" w:hAnsi="TimesNewRomanPSMT" w:cs="TimesNewRomanPSMT"/>
          <w:b/>
          <w:bCs/>
          <w:color w:val="000000"/>
          <w:sz w:val="28"/>
          <w:szCs w:val="28"/>
        </w:rPr>
        <w:t xml:space="preserve"> or other Bid Documents, the Project Manual and Documents prevail. </w:t>
      </w:r>
    </w:p>
    <w:p w14:paraId="2982ABD1" w14:textId="77777777" w:rsidR="0075143C" w:rsidRDefault="0075143C" w:rsidP="004A0FEE">
      <w:pPr>
        <w:autoSpaceDE w:val="0"/>
        <w:autoSpaceDN w:val="0"/>
        <w:adjustRightInd w:val="0"/>
        <w:spacing w:after="0" w:line="240" w:lineRule="auto"/>
        <w:jc w:val="center"/>
        <w:rPr>
          <w:rFonts w:ascii="TimesNewRomanPSMT" w:hAnsi="TimesNewRomanPSMT" w:cs="TimesNewRomanPSMT"/>
          <w:b/>
          <w:bCs/>
          <w:color w:val="000000"/>
          <w:sz w:val="28"/>
          <w:szCs w:val="28"/>
        </w:rPr>
      </w:pPr>
    </w:p>
    <w:p w14:paraId="00901309" w14:textId="02539A01" w:rsidR="004A0FEE" w:rsidRDefault="00893C35" w:rsidP="004A0FEE">
      <w:pPr>
        <w:autoSpaceDE w:val="0"/>
        <w:autoSpaceDN w:val="0"/>
        <w:adjustRightInd w:val="0"/>
        <w:spacing w:after="0" w:line="240" w:lineRule="auto"/>
        <w:jc w:val="center"/>
        <w:rPr>
          <w:rFonts w:ascii="TimesNewRomanPSMT" w:hAnsi="TimesNewRomanPSMT" w:cs="TimesNewRomanPSMT"/>
          <w:b/>
          <w:bCs/>
          <w:color w:val="000000"/>
          <w:sz w:val="28"/>
          <w:szCs w:val="28"/>
        </w:rPr>
      </w:pPr>
      <w:r>
        <w:rPr>
          <w:rFonts w:ascii="TimesNewRomanPSMT" w:hAnsi="TimesNewRomanPSMT" w:cs="TimesNewRomanPSMT"/>
          <w:b/>
          <w:bCs/>
          <w:color w:val="000000"/>
          <w:sz w:val="28"/>
          <w:szCs w:val="28"/>
        </w:rPr>
        <w:t xml:space="preserve">Questions? – Bob Byers at </w:t>
      </w:r>
      <w:hyperlink r:id="rId5" w:history="1">
        <w:r w:rsidRPr="00CD70FC">
          <w:rPr>
            <w:rStyle w:val="Hyperlink"/>
            <w:rFonts w:ascii="TimesNewRomanPSMT" w:hAnsi="TimesNewRomanPSMT" w:cs="TimesNewRomanPSMT"/>
            <w:b/>
            <w:bCs/>
            <w:sz w:val="28"/>
            <w:szCs w:val="28"/>
          </w:rPr>
          <w:t>bbyers@fwbg.org</w:t>
        </w:r>
      </w:hyperlink>
    </w:p>
    <w:p w14:paraId="3CDCB292" w14:textId="77777777" w:rsidR="00893C35" w:rsidRPr="004A0FEE" w:rsidRDefault="00893C35" w:rsidP="004A0FEE">
      <w:pPr>
        <w:autoSpaceDE w:val="0"/>
        <w:autoSpaceDN w:val="0"/>
        <w:adjustRightInd w:val="0"/>
        <w:spacing w:after="0" w:line="240" w:lineRule="auto"/>
        <w:jc w:val="center"/>
        <w:rPr>
          <w:rFonts w:ascii="TimesNewRomanPSMT" w:hAnsi="TimesNewRomanPSMT" w:cs="TimesNewRomanPSMT"/>
          <w:b/>
          <w:bCs/>
          <w:color w:val="000000"/>
          <w:sz w:val="28"/>
          <w:szCs w:val="28"/>
        </w:rPr>
      </w:pPr>
    </w:p>
    <w:p w14:paraId="0076E078" w14:textId="77777777" w:rsidR="004A0FEE" w:rsidRPr="004A0FEE" w:rsidRDefault="004A0FEE" w:rsidP="004A0FEE">
      <w:pPr>
        <w:autoSpaceDE w:val="0"/>
        <w:autoSpaceDN w:val="0"/>
        <w:adjustRightInd w:val="0"/>
        <w:spacing w:after="0" w:line="240" w:lineRule="auto"/>
        <w:jc w:val="center"/>
        <w:rPr>
          <w:rFonts w:ascii="TimesNewRomanPSMT" w:hAnsi="TimesNewRomanPSMT" w:cs="TimesNewRomanPSMT"/>
          <w:b/>
          <w:bCs/>
          <w:color w:val="000000"/>
        </w:rPr>
      </w:pPr>
    </w:p>
    <w:p w14:paraId="4A0EB296" w14:textId="3236EEE0" w:rsidR="00093366" w:rsidRPr="00F82899" w:rsidRDefault="00093366" w:rsidP="00093366">
      <w:pPr>
        <w:autoSpaceDE w:val="0"/>
        <w:autoSpaceDN w:val="0"/>
        <w:adjustRightInd w:val="0"/>
        <w:spacing w:after="0" w:line="240" w:lineRule="auto"/>
        <w:jc w:val="center"/>
        <w:rPr>
          <w:rFonts w:ascii="TimesNewRomanPSMT" w:hAnsi="TimesNewRomanPSMT" w:cs="TimesNewRomanPSMT"/>
          <w:b/>
          <w:bCs/>
          <w:color w:val="000000"/>
          <w:sz w:val="28"/>
          <w:szCs w:val="28"/>
        </w:rPr>
      </w:pPr>
      <w:r w:rsidRPr="00F82899">
        <w:rPr>
          <w:rFonts w:ascii="TimesNewRomanPSMT" w:hAnsi="TimesNewRomanPSMT" w:cs="TimesNewRomanPSMT"/>
          <w:b/>
          <w:bCs/>
          <w:color w:val="000000"/>
          <w:sz w:val="28"/>
          <w:szCs w:val="28"/>
        </w:rPr>
        <w:t>INSTRUCTIONS TO BIDDERS</w:t>
      </w:r>
    </w:p>
    <w:p w14:paraId="041C6E7B" w14:textId="77777777" w:rsidR="00093366" w:rsidRDefault="00093366" w:rsidP="00093366">
      <w:pPr>
        <w:autoSpaceDE w:val="0"/>
        <w:autoSpaceDN w:val="0"/>
        <w:adjustRightInd w:val="0"/>
        <w:spacing w:after="0" w:line="240" w:lineRule="auto"/>
        <w:rPr>
          <w:rFonts w:ascii="TimesNewRomanPS-BoldMT" w:hAnsi="TimesNewRomanPS-BoldMT" w:cs="TimesNewRomanPS-BoldMT"/>
          <w:b/>
          <w:bCs/>
          <w:color w:val="000000"/>
        </w:rPr>
      </w:pPr>
    </w:p>
    <w:p w14:paraId="30E61077" w14:textId="19FB7F01" w:rsidR="00093366" w:rsidRPr="00093366" w:rsidRDefault="00093366" w:rsidP="00093366">
      <w:pPr>
        <w:pStyle w:val="ListParagraph"/>
        <w:numPr>
          <w:ilvl w:val="0"/>
          <w:numId w:val="1"/>
        </w:numPr>
        <w:autoSpaceDE w:val="0"/>
        <w:autoSpaceDN w:val="0"/>
        <w:adjustRightInd w:val="0"/>
        <w:spacing w:after="0" w:line="240" w:lineRule="auto"/>
        <w:ind w:left="360"/>
        <w:rPr>
          <w:rFonts w:ascii="TimesNewRomanPS-BoldMT" w:hAnsi="TimesNewRomanPS-BoldMT" w:cs="TimesNewRomanPS-BoldMT"/>
          <w:b/>
          <w:bCs/>
          <w:color w:val="000000"/>
        </w:rPr>
      </w:pPr>
      <w:r w:rsidRPr="00093366">
        <w:rPr>
          <w:rFonts w:ascii="TimesNewRomanPS-BoldMT" w:hAnsi="TimesNewRomanPS-BoldMT" w:cs="TimesNewRomanPS-BoldMT"/>
          <w:b/>
          <w:bCs/>
          <w:color w:val="000000"/>
        </w:rPr>
        <w:t>Defined Terms</w:t>
      </w:r>
    </w:p>
    <w:p w14:paraId="79DFCE55" w14:textId="77777777" w:rsidR="00093366" w:rsidRPr="00093366" w:rsidRDefault="00093366" w:rsidP="00093366">
      <w:pPr>
        <w:pStyle w:val="ListParagraph"/>
        <w:autoSpaceDE w:val="0"/>
        <w:autoSpaceDN w:val="0"/>
        <w:adjustRightInd w:val="0"/>
        <w:spacing w:after="0" w:line="240" w:lineRule="auto"/>
        <w:rPr>
          <w:rFonts w:ascii="TimesNewRomanPS-BoldMT" w:hAnsi="TimesNewRomanPS-BoldMT" w:cs="TimesNewRomanPS-BoldMT"/>
          <w:b/>
          <w:bCs/>
          <w:color w:val="000000"/>
        </w:rPr>
      </w:pPr>
    </w:p>
    <w:p w14:paraId="30291827" w14:textId="71AB5514" w:rsidR="00093366" w:rsidRDefault="00093366" w:rsidP="00093366">
      <w:pPr>
        <w:autoSpaceDE w:val="0"/>
        <w:autoSpaceDN w:val="0"/>
        <w:adjustRightInd w:val="0"/>
        <w:spacing w:after="0" w:line="240" w:lineRule="auto"/>
        <w:ind w:left="720" w:hanging="360"/>
        <w:rPr>
          <w:rFonts w:ascii="TimesNewRomanPSMT" w:hAnsi="TimesNewRomanPSMT" w:cs="TimesNewRomanPSMT"/>
          <w:color w:val="000000"/>
        </w:rPr>
      </w:pPr>
      <w:r>
        <w:rPr>
          <w:rFonts w:ascii="TimesNewRomanPSMT" w:hAnsi="TimesNewRomanPSMT" w:cs="TimesNewRomanPSMT"/>
          <w:color w:val="000000"/>
        </w:rPr>
        <w:t>1.1. Terms used in these INSTRUCTIONS TO BIDDERS</w:t>
      </w:r>
      <w:r w:rsidR="00D316EA">
        <w:rPr>
          <w:rFonts w:ascii="TimesNewRomanPSMT" w:hAnsi="TimesNewRomanPSMT" w:cs="TimesNewRomanPSMT"/>
          <w:color w:val="000000"/>
        </w:rPr>
        <w:t xml:space="preserve"> are as generally understood in construction documents.  For any term whose use is not clear, please contact Bob Byers at </w:t>
      </w:r>
      <w:hyperlink r:id="rId6" w:history="1">
        <w:r w:rsidR="00893C35" w:rsidRPr="00CD70FC">
          <w:rPr>
            <w:rStyle w:val="Hyperlink"/>
            <w:rFonts w:ascii="TimesNewRomanPSMT" w:hAnsi="TimesNewRomanPSMT" w:cs="TimesNewRomanPSMT"/>
          </w:rPr>
          <w:t>bbyers@fwbg.org</w:t>
        </w:r>
      </w:hyperlink>
      <w:r w:rsidR="00D316EA">
        <w:rPr>
          <w:rFonts w:ascii="TimesNewRomanPSMT" w:hAnsi="TimesNewRomanPSMT" w:cs="TimesNewRomanPSMT"/>
          <w:color w:val="000000"/>
        </w:rPr>
        <w:t xml:space="preserve"> for clarification.</w:t>
      </w:r>
    </w:p>
    <w:p w14:paraId="4698BC64" w14:textId="224B9927" w:rsidR="00093366" w:rsidRDefault="00093366" w:rsidP="00093366">
      <w:pPr>
        <w:autoSpaceDE w:val="0"/>
        <w:autoSpaceDN w:val="0"/>
        <w:adjustRightInd w:val="0"/>
        <w:spacing w:after="0" w:line="240" w:lineRule="auto"/>
        <w:ind w:left="720" w:hanging="360"/>
        <w:rPr>
          <w:rFonts w:ascii="TimesNewRomanPSMT" w:hAnsi="TimesNewRomanPSMT" w:cs="TimesNewRomanPSMT"/>
          <w:color w:val="000000"/>
        </w:rPr>
      </w:pPr>
      <w:r>
        <w:rPr>
          <w:rFonts w:ascii="TimesNewRomanPSMT" w:hAnsi="TimesNewRomanPSMT" w:cs="TimesNewRomanPSMT"/>
          <w:color w:val="000000"/>
        </w:rPr>
        <w:t>1.2. Certain additional terms used in these INSTRUCTIONS TO BIDDERS have the meanings indicated below which are applicable to both the singular and plural thereof.</w:t>
      </w:r>
    </w:p>
    <w:p w14:paraId="493F3ED7" w14:textId="77777777" w:rsidR="00093366" w:rsidRDefault="00093366" w:rsidP="00093366">
      <w:pPr>
        <w:autoSpaceDE w:val="0"/>
        <w:autoSpaceDN w:val="0"/>
        <w:adjustRightInd w:val="0"/>
        <w:spacing w:after="0" w:line="240" w:lineRule="auto"/>
        <w:ind w:left="720" w:hanging="360"/>
        <w:rPr>
          <w:rFonts w:ascii="TimesNewRomanPSMT" w:hAnsi="TimesNewRomanPSMT" w:cs="TimesNewRomanPSMT"/>
          <w:color w:val="000000"/>
        </w:rPr>
      </w:pPr>
    </w:p>
    <w:p w14:paraId="129BBCD9" w14:textId="0FEF9483" w:rsidR="00093366" w:rsidRDefault="00093366"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1.2.1. Bidder: Any person, firm, partnership, company, association, or corporation acting directly through a duly authorized representative, submitting a bid for performing the work contemplated under the Contract Documents.</w:t>
      </w:r>
    </w:p>
    <w:p w14:paraId="47E4AAA8" w14:textId="041F6D99" w:rsidR="00093366" w:rsidRDefault="00093366"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1.2.2. Nonresident Bidder: Any person, firm, partnership, company, association, or corporation acting directly through a duly authorized representative, submitting a bid for performing the work contemplated under the Contract Documents whose principal place of business is not in the State of Texas.</w:t>
      </w:r>
    </w:p>
    <w:p w14:paraId="368148C5" w14:textId="3063FB77" w:rsidR="00093366" w:rsidRDefault="00093366"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1.2.3. Successful Bidder: The lowest qualified, responsible</w:t>
      </w:r>
      <w:r>
        <w:rPr>
          <w:rFonts w:ascii="TimesNewRomanPSMT" w:hAnsi="TimesNewRomanPSMT" w:cs="TimesNewRomanPSMT"/>
          <w:color w:val="D23438"/>
        </w:rPr>
        <w:t xml:space="preserve">, </w:t>
      </w:r>
      <w:r>
        <w:rPr>
          <w:rFonts w:ascii="TimesNewRomanPSMT" w:hAnsi="TimesNewRomanPSMT" w:cs="TimesNewRomanPSMT"/>
          <w:color w:val="000000"/>
        </w:rPr>
        <w:t xml:space="preserve">and responsive Bidder to whom </w:t>
      </w:r>
      <w:r w:rsidR="00954A9C">
        <w:rPr>
          <w:rFonts w:ascii="TimesNewRomanPSMT" w:hAnsi="TimesNewRomanPSMT" w:cs="TimesNewRomanPSMT"/>
          <w:color w:val="000000"/>
        </w:rPr>
        <w:t>FWBG</w:t>
      </w:r>
      <w:r>
        <w:rPr>
          <w:rFonts w:ascii="TimesNewRomanPSMT" w:hAnsi="TimesNewRomanPSMT" w:cs="TimesNewRomanPSMT"/>
          <w:color w:val="000000"/>
        </w:rPr>
        <w:t xml:space="preserve"> (on the basis of </w:t>
      </w:r>
      <w:r w:rsidR="00954A9C">
        <w:rPr>
          <w:rFonts w:ascii="TimesNewRomanPSMT" w:hAnsi="TimesNewRomanPSMT" w:cs="TimesNewRomanPSMT"/>
          <w:color w:val="000000"/>
        </w:rPr>
        <w:t>FWBG</w:t>
      </w:r>
      <w:r>
        <w:rPr>
          <w:rFonts w:ascii="TimesNewRomanPSMT" w:hAnsi="TimesNewRomanPSMT" w:cs="TimesNewRomanPSMT"/>
          <w:color w:val="000000"/>
        </w:rPr>
        <w:t>'s evaluation as hereinafter provided) makes an award.</w:t>
      </w:r>
    </w:p>
    <w:p w14:paraId="2A61D4F3" w14:textId="0E0F8F50" w:rsidR="00080763" w:rsidRDefault="00080763" w:rsidP="00093366">
      <w:pPr>
        <w:autoSpaceDE w:val="0"/>
        <w:autoSpaceDN w:val="0"/>
        <w:adjustRightInd w:val="0"/>
        <w:spacing w:after="0" w:line="240" w:lineRule="auto"/>
        <w:ind w:left="1350" w:hanging="630"/>
        <w:rPr>
          <w:rFonts w:ascii="TimesNewRomanPSMT" w:hAnsi="TimesNewRomanPSMT" w:cs="TimesNewRomanPSMT"/>
          <w:color w:val="000000"/>
        </w:rPr>
      </w:pPr>
      <w:r>
        <w:rPr>
          <w:rFonts w:ascii="TimesNewRomanPSMT" w:hAnsi="TimesNewRomanPSMT" w:cs="TimesNewRomanPSMT"/>
          <w:color w:val="000000"/>
        </w:rPr>
        <w:t>1.2.4.  FWBG or Owner</w:t>
      </w:r>
      <w:proofErr w:type="gramStart"/>
      <w:r>
        <w:rPr>
          <w:rFonts w:ascii="TimesNewRomanPSMT" w:hAnsi="TimesNewRomanPSMT" w:cs="TimesNewRomanPSMT"/>
          <w:color w:val="000000"/>
        </w:rPr>
        <w:t>:  The</w:t>
      </w:r>
      <w:proofErr w:type="gramEnd"/>
      <w:r>
        <w:rPr>
          <w:rFonts w:ascii="TimesNewRomanPSMT" w:hAnsi="TimesNewRomanPSMT" w:cs="TimesNewRomanPSMT"/>
          <w:color w:val="000000"/>
        </w:rPr>
        <w:t xml:space="preserve"> Botanical Research </w:t>
      </w:r>
      <w:r w:rsidR="004E36F6">
        <w:rPr>
          <w:rFonts w:ascii="TimesNewRomanPSMT" w:hAnsi="TimesNewRomanPSMT" w:cs="TimesNewRomanPSMT"/>
          <w:color w:val="000000"/>
        </w:rPr>
        <w:t xml:space="preserve">Institute </w:t>
      </w:r>
      <w:r>
        <w:rPr>
          <w:rFonts w:ascii="TimesNewRomanPSMT" w:hAnsi="TimesNewRomanPSMT" w:cs="TimesNewRomanPSMT"/>
          <w:color w:val="000000"/>
        </w:rPr>
        <w:t>of Texas, DBA Fort Worth Botanic Garden</w:t>
      </w:r>
    </w:p>
    <w:p w14:paraId="05B54796" w14:textId="77777777" w:rsidR="00093366" w:rsidRDefault="00093366" w:rsidP="00093366">
      <w:pPr>
        <w:autoSpaceDE w:val="0"/>
        <w:autoSpaceDN w:val="0"/>
        <w:adjustRightInd w:val="0"/>
        <w:spacing w:after="0" w:line="240" w:lineRule="auto"/>
        <w:ind w:left="360"/>
        <w:rPr>
          <w:rFonts w:ascii="TimesNewRomanPSMT" w:hAnsi="TimesNewRomanPSMT" w:cs="TimesNewRomanPSMT"/>
          <w:color w:val="000000"/>
        </w:rPr>
      </w:pPr>
    </w:p>
    <w:p w14:paraId="18D1701B" w14:textId="39488C21" w:rsidR="00093366" w:rsidRDefault="00093366" w:rsidP="00093366">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2.</w:t>
      </w:r>
      <w:r>
        <w:rPr>
          <w:rFonts w:ascii="TimesNewRomanPS-BoldMT" w:hAnsi="TimesNewRomanPS-BoldMT" w:cs="TimesNewRomanPS-BoldMT"/>
          <w:b/>
          <w:bCs/>
          <w:color w:val="000000"/>
        </w:rPr>
        <w:tab/>
        <w:t xml:space="preserve">Copies of </w:t>
      </w:r>
      <w:r w:rsidR="00E02828">
        <w:rPr>
          <w:rFonts w:ascii="TimesNewRomanPS-BoldMT" w:hAnsi="TimesNewRomanPS-BoldMT" w:cs="TimesNewRomanPS-BoldMT"/>
          <w:b/>
          <w:bCs/>
          <w:color w:val="000000"/>
        </w:rPr>
        <w:t>Contract</w:t>
      </w:r>
      <w:r>
        <w:rPr>
          <w:rFonts w:ascii="TimesNewRomanPS-BoldMT" w:hAnsi="TimesNewRomanPS-BoldMT" w:cs="TimesNewRomanPS-BoldMT"/>
          <w:b/>
          <w:bCs/>
          <w:color w:val="000000"/>
        </w:rPr>
        <w:t xml:space="preserve"> Documents</w:t>
      </w:r>
    </w:p>
    <w:p w14:paraId="7D10B191" w14:textId="6D64C229" w:rsidR="00093366" w:rsidRDefault="00093366" w:rsidP="00093366">
      <w:pPr>
        <w:autoSpaceDE w:val="0"/>
        <w:autoSpaceDN w:val="0"/>
        <w:adjustRightInd w:val="0"/>
        <w:spacing w:after="0" w:line="240" w:lineRule="auto"/>
        <w:ind w:left="810" w:hanging="360"/>
        <w:rPr>
          <w:rFonts w:ascii="TimesNewRomanPSMT" w:hAnsi="TimesNewRomanPSMT" w:cs="TimesNewRomanPSMT"/>
          <w:color w:val="000000"/>
        </w:rPr>
      </w:pPr>
      <w:r>
        <w:rPr>
          <w:rFonts w:ascii="TimesNewRomanPSMT" w:hAnsi="TimesNewRomanPSMT" w:cs="TimesNewRomanPSMT"/>
          <w:color w:val="000000"/>
        </w:rPr>
        <w:t xml:space="preserve">2.1. Neither </w:t>
      </w:r>
      <w:r w:rsidR="00080763">
        <w:rPr>
          <w:rFonts w:ascii="TimesNewRomanPSMT" w:hAnsi="TimesNewRomanPSMT" w:cs="TimesNewRomanPSMT"/>
          <w:color w:val="000000"/>
        </w:rPr>
        <w:t>the Owner</w:t>
      </w:r>
      <w:r>
        <w:rPr>
          <w:rFonts w:ascii="TimesNewRomanPSMT" w:hAnsi="TimesNewRomanPSMT" w:cs="TimesNewRomanPSMT"/>
          <w:color w:val="000000"/>
        </w:rPr>
        <w:t xml:space="preserve"> nor </w:t>
      </w:r>
      <w:r w:rsidR="00954A9C">
        <w:rPr>
          <w:rFonts w:ascii="TimesNewRomanPSMT" w:hAnsi="TimesNewRomanPSMT" w:cs="TimesNewRomanPSMT"/>
          <w:color w:val="000000"/>
        </w:rPr>
        <w:t>the designer</w:t>
      </w:r>
      <w:r>
        <w:rPr>
          <w:rFonts w:ascii="TimesNewRomanPSMT" w:hAnsi="TimesNewRomanPSMT" w:cs="TimesNewRomanPSMT"/>
          <w:color w:val="000000"/>
        </w:rPr>
        <w:t xml:space="preserve"> shall assume any responsibility for errors or misinterpretations resulting from the Bidders use of incomplete sets of Bidding </w:t>
      </w:r>
      <w:r w:rsidR="00E02828">
        <w:rPr>
          <w:rFonts w:ascii="TimesNewRomanPSMT" w:hAnsi="TimesNewRomanPSMT" w:cs="TimesNewRomanPSMT"/>
          <w:color w:val="000000"/>
        </w:rPr>
        <w:t xml:space="preserve">and Contract </w:t>
      </w:r>
      <w:r>
        <w:rPr>
          <w:rFonts w:ascii="TimesNewRomanPSMT" w:hAnsi="TimesNewRomanPSMT" w:cs="TimesNewRomanPSMT"/>
          <w:color w:val="000000"/>
        </w:rPr>
        <w:t>Documents.</w:t>
      </w:r>
    </w:p>
    <w:p w14:paraId="0920515F" w14:textId="09E31A4C" w:rsidR="00093366" w:rsidRDefault="00093366" w:rsidP="00093366">
      <w:pPr>
        <w:autoSpaceDE w:val="0"/>
        <w:autoSpaceDN w:val="0"/>
        <w:adjustRightInd w:val="0"/>
        <w:spacing w:after="0" w:line="240" w:lineRule="auto"/>
        <w:ind w:left="810" w:hanging="360"/>
        <w:rPr>
          <w:rFonts w:ascii="TimesNewRomanPSMT" w:hAnsi="TimesNewRomanPSMT" w:cs="TimesNewRomanPSMT"/>
          <w:color w:val="000000"/>
        </w:rPr>
      </w:pPr>
      <w:r>
        <w:rPr>
          <w:rFonts w:ascii="TimesNewRomanPSMT" w:hAnsi="TimesNewRomanPSMT" w:cs="TimesNewRomanPSMT"/>
          <w:color w:val="000000"/>
        </w:rPr>
        <w:t xml:space="preserve">2.2. </w:t>
      </w:r>
      <w:r w:rsidR="00080763">
        <w:rPr>
          <w:rFonts w:ascii="TimesNewRomanPSMT" w:hAnsi="TimesNewRomanPSMT" w:cs="TimesNewRomanPSMT"/>
          <w:color w:val="000000"/>
        </w:rPr>
        <w:t>The Owner</w:t>
      </w:r>
      <w:r>
        <w:rPr>
          <w:rFonts w:ascii="TimesNewRomanPSMT" w:hAnsi="TimesNewRomanPSMT" w:cs="TimesNewRomanPSMT"/>
          <w:color w:val="000000"/>
        </w:rPr>
        <w:t xml:space="preserve"> and </w:t>
      </w:r>
      <w:r w:rsidR="00954A9C">
        <w:rPr>
          <w:rFonts w:ascii="TimesNewRomanPSMT" w:hAnsi="TimesNewRomanPSMT" w:cs="TimesNewRomanPSMT"/>
          <w:color w:val="000000"/>
        </w:rPr>
        <w:t>the designer</w:t>
      </w:r>
      <w:r>
        <w:rPr>
          <w:rFonts w:ascii="TimesNewRomanPSMT" w:hAnsi="TimesNewRomanPSMT" w:cs="TimesNewRomanPSMT"/>
          <w:color w:val="000000"/>
        </w:rPr>
        <w:t xml:space="preserve"> in making copies of Bidding Documents available do so only for the purpose of obtaining Bids for the Work and do not authorize or confer a license or grant for any other use.</w:t>
      </w:r>
    </w:p>
    <w:p w14:paraId="38EB9354" w14:textId="77777777" w:rsidR="00567FF0" w:rsidRDefault="00567FF0" w:rsidP="00093366">
      <w:pPr>
        <w:autoSpaceDE w:val="0"/>
        <w:autoSpaceDN w:val="0"/>
        <w:adjustRightInd w:val="0"/>
        <w:spacing w:after="0" w:line="240" w:lineRule="auto"/>
        <w:ind w:left="810" w:hanging="360"/>
        <w:rPr>
          <w:rFonts w:ascii="TimesNewRomanPSMT" w:hAnsi="TimesNewRomanPSMT" w:cs="TimesNewRomanPSMT"/>
          <w:color w:val="000000"/>
        </w:rPr>
      </w:pPr>
    </w:p>
    <w:p w14:paraId="37DE4DDA" w14:textId="19D2740F" w:rsidR="00093366" w:rsidRPr="006654B0" w:rsidRDefault="00093366" w:rsidP="006654B0">
      <w:pPr>
        <w:pStyle w:val="ListParagraph"/>
        <w:numPr>
          <w:ilvl w:val="0"/>
          <w:numId w:val="2"/>
        </w:numPr>
        <w:autoSpaceDE w:val="0"/>
        <w:autoSpaceDN w:val="0"/>
        <w:adjustRightInd w:val="0"/>
        <w:spacing w:after="0" w:line="240" w:lineRule="auto"/>
        <w:ind w:left="540"/>
        <w:rPr>
          <w:rFonts w:ascii="TimesNewRomanPS-BoldMT" w:hAnsi="TimesNewRomanPS-BoldMT" w:cs="TimesNewRomanPS-BoldMT"/>
          <w:b/>
          <w:bCs/>
          <w:color w:val="000000"/>
        </w:rPr>
      </w:pPr>
      <w:r w:rsidRPr="006654B0">
        <w:rPr>
          <w:rFonts w:ascii="TimesNewRomanPS-BoldMT" w:hAnsi="TimesNewRomanPS-BoldMT" w:cs="TimesNewRomanPS-BoldMT"/>
          <w:b/>
          <w:bCs/>
          <w:color w:val="000000"/>
        </w:rPr>
        <w:t>Prequalification of Bidders (Prime Contractors and Subcontractors)</w:t>
      </w:r>
    </w:p>
    <w:p w14:paraId="33C68713" w14:textId="13775A8F" w:rsidR="006654B0" w:rsidRPr="006654B0" w:rsidRDefault="006654B0" w:rsidP="006654B0">
      <w:pPr>
        <w:pStyle w:val="ListParagraph"/>
        <w:autoSpaceDE w:val="0"/>
        <w:autoSpaceDN w:val="0"/>
        <w:adjustRightInd w:val="0"/>
        <w:spacing w:after="0" w:line="240" w:lineRule="auto"/>
        <w:ind w:left="990" w:hanging="540"/>
        <w:rPr>
          <w:rFonts w:ascii="TimesNewRomanPS-BoldMT" w:hAnsi="TimesNewRomanPS-BoldMT" w:cs="TimesNewRomanPS-BoldMT"/>
          <w:b/>
          <w:bCs/>
          <w:color w:val="000000"/>
        </w:rPr>
      </w:pPr>
      <w:r w:rsidRPr="006654B0">
        <w:rPr>
          <w:rFonts w:ascii="TimesNewRomanPSMT" w:hAnsi="TimesNewRomanPSMT" w:cs="TimesNewRomanPSMT"/>
          <w:color w:val="000000"/>
        </w:rPr>
        <w:t>3.1</w:t>
      </w:r>
      <w:r>
        <w:rPr>
          <w:rFonts w:ascii="TimesNewRomanPSMT" w:hAnsi="TimesNewRomanPSMT" w:cs="TimesNewRomanPSMT"/>
          <w:color w:val="000000"/>
        </w:rPr>
        <w:t>.</w:t>
      </w:r>
      <w:r w:rsidR="00E02828">
        <w:rPr>
          <w:rFonts w:ascii="TimesNewRomanPSMT" w:hAnsi="TimesNewRomanPSMT" w:cs="TimesNewRomanPSMT"/>
          <w:color w:val="000000"/>
        </w:rPr>
        <w:t xml:space="preserve"> </w:t>
      </w:r>
      <w:r w:rsidRPr="006654B0">
        <w:rPr>
          <w:rFonts w:ascii="TimesNewRomanPSMT" w:hAnsi="TimesNewRomanPSMT" w:cs="TimesNewRomanPSMT"/>
          <w:color w:val="000000"/>
          <w:u w:val="single"/>
        </w:rPr>
        <w:t>The Invitation to Bidders will state if prequalification is required</w:t>
      </w:r>
    </w:p>
    <w:p w14:paraId="57A16663" w14:textId="303490DF" w:rsidR="006B00E6" w:rsidRDefault="00093366" w:rsidP="006B00E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2</w:t>
      </w:r>
      <w:r>
        <w:rPr>
          <w:rFonts w:ascii="TimesNewRomanPSMT" w:hAnsi="TimesNewRomanPSMT" w:cs="TimesNewRomanPSMT"/>
          <w:color w:val="000000"/>
        </w:rPr>
        <w:t xml:space="preserve">. All Bidders and their subcontractors </w:t>
      </w:r>
      <w:r w:rsidR="00007280">
        <w:rPr>
          <w:rFonts w:ascii="TimesNewRomanPSMT" w:hAnsi="TimesNewRomanPSMT" w:cs="TimesNewRomanPSMT"/>
          <w:color w:val="000000"/>
        </w:rPr>
        <w:t xml:space="preserve">may be </w:t>
      </w:r>
      <w:r>
        <w:rPr>
          <w:rFonts w:ascii="TimesNewRomanPSMT" w:hAnsi="TimesNewRomanPSMT" w:cs="TimesNewRomanPSMT"/>
          <w:color w:val="000000"/>
        </w:rPr>
        <w:t xml:space="preserve">required to be prequalified for the work types </w:t>
      </w:r>
      <w:r w:rsidR="00D316EA">
        <w:rPr>
          <w:rFonts w:ascii="TimesNewRomanPSMT" w:hAnsi="TimesNewRomanPSMT" w:cs="TimesNewRomanPSMT"/>
          <w:color w:val="000000"/>
        </w:rPr>
        <w:t>required</w:t>
      </w:r>
      <w:r>
        <w:rPr>
          <w:rFonts w:ascii="TimesNewRomanPSMT" w:hAnsi="TimesNewRomanPSMT" w:cs="TimesNewRomanPSMT"/>
          <w:color w:val="000000"/>
        </w:rPr>
        <w:t xml:space="preserve"> at the time of bidding.</w:t>
      </w:r>
      <w:r w:rsidR="006654B0">
        <w:rPr>
          <w:rFonts w:ascii="TimesNewRomanPSMT" w:hAnsi="TimesNewRomanPSMT" w:cs="TimesNewRomanPSMT"/>
          <w:color w:val="000000"/>
        </w:rPr>
        <w:t xml:space="preserve"> </w:t>
      </w:r>
      <w:r>
        <w:rPr>
          <w:rFonts w:ascii="TimesNewRomanPSMT" w:hAnsi="TimesNewRomanPSMT" w:cs="TimesNewRomanPSMT"/>
          <w:color w:val="000000"/>
        </w:rPr>
        <w:t>Bids received from contractors who are</w:t>
      </w:r>
      <w:r w:rsidR="00D316EA">
        <w:rPr>
          <w:rFonts w:ascii="TimesNewRomanPSMT" w:hAnsi="TimesNewRomanPSMT" w:cs="TimesNewRomanPSMT"/>
          <w:color w:val="000000"/>
        </w:rPr>
        <w:t xml:space="preserve"> </w:t>
      </w:r>
      <w:r>
        <w:rPr>
          <w:rFonts w:ascii="TimesNewRomanPSMT" w:hAnsi="TimesNewRomanPSMT" w:cs="TimesNewRomanPSMT"/>
          <w:color w:val="000000"/>
        </w:rPr>
        <w:t xml:space="preserve">not prequalified shall not be opened and, even if inadvertently opened, shall not be considered. </w:t>
      </w:r>
      <w:r w:rsidR="0032186C">
        <w:rPr>
          <w:rFonts w:ascii="TimesNewRomanPSMT" w:hAnsi="TimesNewRomanPSMT" w:cs="TimesNewRomanPSMT"/>
          <w:color w:val="000000"/>
        </w:rPr>
        <w:t>Minimum requirement</w:t>
      </w:r>
      <w:r w:rsidR="003C7C7A">
        <w:rPr>
          <w:rFonts w:ascii="TimesNewRomanPSMT" w:hAnsi="TimesNewRomanPSMT" w:cs="TimesNewRomanPSMT"/>
          <w:color w:val="000000"/>
        </w:rPr>
        <w:t xml:space="preserve"> for all projects</w:t>
      </w:r>
      <w:r w:rsidR="0032186C">
        <w:rPr>
          <w:rFonts w:ascii="TimesNewRomanPSMT" w:hAnsi="TimesNewRomanPSMT" w:cs="TimesNewRomanPSMT"/>
          <w:color w:val="000000"/>
        </w:rPr>
        <w:t xml:space="preserve"> is a State of Texas Contractor</w:t>
      </w:r>
      <w:r w:rsidR="000C1E24">
        <w:rPr>
          <w:rFonts w:ascii="TimesNewRomanPSMT" w:hAnsi="TimesNewRomanPSMT" w:cs="TimesNewRomanPSMT"/>
          <w:color w:val="000000"/>
        </w:rPr>
        <w:t>’</w:t>
      </w:r>
      <w:r w:rsidR="0032186C">
        <w:rPr>
          <w:rFonts w:ascii="TimesNewRomanPSMT" w:hAnsi="TimesNewRomanPSMT" w:cs="TimesNewRomanPSMT"/>
          <w:color w:val="000000"/>
        </w:rPr>
        <w:t>s license.</w:t>
      </w:r>
      <w:r w:rsidR="006B00E6">
        <w:rPr>
          <w:rFonts w:ascii="TimesNewRomanPSMT" w:hAnsi="TimesNewRomanPSMT" w:cs="TimesNewRomanPSMT"/>
          <w:color w:val="000000"/>
        </w:rPr>
        <w:t xml:space="preserve"> </w:t>
      </w:r>
      <w:r w:rsidR="003C7C7A">
        <w:rPr>
          <w:rFonts w:ascii="TimesNewRomanPSMT" w:hAnsi="TimesNewRomanPSMT" w:cs="TimesNewRomanPSMT"/>
          <w:color w:val="000000"/>
        </w:rPr>
        <w:t>Other p</w:t>
      </w:r>
      <w:r>
        <w:rPr>
          <w:rFonts w:ascii="TimesNewRomanPSMT" w:hAnsi="TimesNewRomanPSMT" w:cs="TimesNewRomanPSMT"/>
          <w:color w:val="000000"/>
        </w:rPr>
        <w:t>requalification requirement</w:t>
      </w:r>
      <w:r w:rsidR="00D316EA">
        <w:rPr>
          <w:rFonts w:ascii="TimesNewRomanPSMT" w:hAnsi="TimesNewRomanPSMT" w:cs="TimesNewRomanPSMT"/>
          <w:color w:val="000000"/>
        </w:rPr>
        <w:t xml:space="preserve">s are </w:t>
      </w:r>
      <w:r>
        <w:rPr>
          <w:rFonts w:ascii="TimesNewRomanPSMT" w:hAnsi="TimesNewRomanPSMT" w:cs="TimesNewRomanPSMT"/>
          <w:color w:val="000000"/>
        </w:rPr>
        <w:t xml:space="preserve">available through the </w:t>
      </w:r>
      <w:r w:rsidR="00954A9C">
        <w:rPr>
          <w:rFonts w:ascii="TimesNewRomanPSMT" w:hAnsi="TimesNewRomanPSMT" w:cs="TimesNewRomanPSMT"/>
          <w:color w:val="000000"/>
        </w:rPr>
        <w:t>FWBG</w:t>
      </w:r>
      <w:r>
        <w:rPr>
          <w:rFonts w:ascii="TimesNewRomanPSMT" w:hAnsi="TimesNewRomanPSMT" w:cs="TimesNewRomanPSMT"/>
          <w:color w:val="000000"/>
        </w:rPr>
        <w:t xml:space="preserve">’s website at: </w:t>
      </w:r>
      <w:hyperlink r:id="rId7" w:history="1">
        <w:r w:rsidR="007164B6" w:rsidRPr="001A40A4">
          <w:rPr>
            <w:rStyle w:val="Hyperlink"/>
            <w:rFonts w:ascii="TimesNewRomanPSMT" w:hAnsi="TimesNewRomanPSMT" w:cs="TimesNewRomanPSMT"/>
          </w:rPr>
          <w:t>https://fwbg.org/business-opportunities/</w:t>
        </w:r>
      </w:hyperlink>
    </w:p>
    <w:p w14:paraId="20813EF3" w14:textId="60183304"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lastRenderedPageBreak/>
        <w:t>3.</w:t>
      </w:r>
      <w:r w:rsidR="006654B0">
        <w:rPr>
          <w:rFonts w:ascii="TimesNewRomanPSMT" w:hAnsi="TimesNewRomanPSMT" w:cs="TimesNewRomanPSMT"/>
          <w:color w:val="000000"/>
        </w:rPr>
        <w:t>3</w:t>
      </w:r>
      <w:r>
        <w:rPr>
          <w:rFonts w:ascii="TimesNewRomanPSMT" w:hAnsi="TimesNewRomanPSMT" w:cs="TimesNewRomanPSMT"/>
          <w:color w:val="000000"/>
        </w:rPr>
        <w:t xml:space="preserve">. Each Bidder, </w:t>
      </w:r>
      <w:r w:rsidR="000C1E24">
        <w:rPr>
          <w:rFonts w:ascii="TimesNewRomanPSMT" w:hAnsi="TimesNewRomanPSMT" w:cs="TimesNewRomanPSMT"/>
          <w:color w:val="000000"/>
        </w:rPr>
        <w:t xml:space="preserve">if required and </w:t>
      </w:r>
      <w:r>
        <w:rPr>
          <w:rFonts w:ascii="TimesNewRomanPSMT" w:hAnsi="TimesNewRomanPSMT" w:cs="TimesNewRomanPSMT"/>
          <w:color w:val="000000"/>
        </w:rPr>
        <w:t xml:space="preserve">unless currently prequalified, must submit to </w:t>
      </w:r>
      <w:r w:rsidR="00954A9C">
        <w:rPr>
          <w:rFonts w:ascii="TimesNewRomanPSMT" w:hAnsi="TimesNewRomanPSMT" w:cs="TimesNewRomanPSMT"/>
          <w:color w:val="000000"/>
        </w:rPr>
        <w:t>FWBG</w:t>
      </w:r>
      <w:r>
        <w:rPr>
          <w:rFonts w:ascii="TimesNewRomanPSMT" w:hAnsi="TimesNewRomanPSMT" w:cs="TimesNewRomanPSMT"/>
          <w:color w:val="000000"/>
        </w:rPr>
        <w:t xml:space="preserve"> at least seven (7) calendar days prior to Bid opening, the documentation identified </w:t>
      </w:r>
      <w:r w:rsidR="00D316EA">
        <w:rPr>
          <w:rFonts w:ascii="TimesNewRomanPSMT" w:hAnsi="TimesNewRomanPSMT" w:cs="TimesNewRomanPSMT"/>
          <w:color w:val="000000"/>
        </w:rPr>
        <w:t>as</w:t>
      </w:r>
      <w:r>
        <w:rPr>
          <w:rFonts w:ascii="TimesNewRomanPSMT" w:hAnsi="TimesNewRomanPSMT" w:cs="TimesNewRomanPSMT"/>
          <w:color w:val="000000"/>
        </w:rPr>
        <w:t xml:space="preserve"> BIDDERS PREQUALIFICATIONS.</w:t>
      </w:r>
    </w:p>
    <w:p w14:paraId="2072B15D" w14:textId="77777777"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p>
    <w:p w14:paraId="79F084E0" w14:textId="4B9E51DA" w:rsidR="00093366" w:rsidRDefault="00093366" w:rsidP="00093366">
      <w:pPr>
        <w:autoSpaceDE w:val="0"/>
        <w:autoSpaceDN w:val="0"/>
        <w:adjustRightInd w:val="0"/>
        <w:spacing w:after="0" w:line="240" w:lineRule="auto"/>
        <w:ind w:left="135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3</w:t>
      </w:r>
      <w:r>
        <w:rPr>
          <w:rFonts w:ascii="TimesNewRomanPSMT" w:hAnsi="TimesNewRomanPSMT" w:cs="TimesNewRomanPSMT"/>
          <w:color w:val="000000"/>
        </w:rPr>
        <w:t>.1. Submission of and/or questions related to prequalification should be addressed to</w:t>
      </w:r>
      <w:r w:rsidR="00954A9C">
        <w:rPr>
          <w:rFonts w:ascii="TimesNewRomanPSMT" w:hAnsi="TimesNewRomanPSMT" w:cs="TimesNewRomanPSMT"/>
          <w:color w:val="000000"/>
        </w:rPr>
        <w:t xml:space="preserve"> FWB</w:t>
      </w:r>
      <w:r w:rsidR="00080763">
        <w:rPr>
          <w:rFonts w:ascii="TimesNewRomanPSMT" w:hAnsi="TimesNewRomanPSMT" w:cs="TimesNewRomanPSMT"/>
          <w:color w:val="000000"/>
        </w:rPr>
        <w:t>G</w:t>
      </w:r>
      <w:r w:rsidR="00954A9C">
        <w:rPr>
          <w:rFonts w:ascii="TimesNewRomanPSMT" w:hAnsi="TimesNewRomanPSMT" w:cs="TimesNewRomanPSMT"/>
          <w:color w:val="000000"/>
        </w:rPr>
        <w:t xml:space="preserve"> </w:t>
      </w:r>
      <w:r>
        <w:rPr>
          <w:rFonts w:ascii="TimesNewRomanPSMT" w:hAnsi="TimesNewRomanPSMT" w:cs="TimesNewRomanPSMT"/>
          <w:color w:val="000000"/>
        </w:rPr>
        <w:t>contact as provided in Paragraph 6.1.</w:t>
      </w:r>
    </w:p>
    <w:p w14:paraId="2153621D" w14:textId="77777777" w:rsidR="00093366" w:rsidRDefault="00093366" w:rsidP="00093366">
      <w:pPr>
        <w:autoSpaceDE w:val="0"/>
        <w:autoSpaceDN w:val="0"/>
        <w:adjustRightInd w:val="0"/>
        <w:spacing w:after="0" w:line="240" w:lineRule="auto"/>
        <w:ind w:left="1350" w:hanging="450"/>
        <w:rPr>
          <w:rFonts w:ascii="TimesNewRomanPSMT" w:hAnsi="TimesNewRomanPSMT" w:cs="TimesNewRomanPSMT"/>
          <w:color w:val="000000"/>
        </w:rPr>
      </w:pPr>
    </w:p>
    <w:p w14:paraId="100A94E9" w14:textId="6ABB2899"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4</w:t>
      </w:r>
      <w:r>
        <w:rPr>
          <w:rFonts w:ascii="TimesNewRomanPSMT" w:hAnsi="TimesNewRomanPSMT" w:cs="TimesNewRomanPSMT"/>
          <w:color w:val="000000"/>
        </w:rPr>
        <w:t xml:space="preserve">. </w:t>
      </w:r>
      <w:r w:rsidR="00954A9C">
        <w:rPr>
          <w:rFonts w:ascii="TimesNewRomanPSMT" w:hAnsi="TimesNewRomanPSMT" w:cs="TimesNewRomanPSMT"/>
          <w:color w:val="000000"/>
        </w:rPr>
        <w:t>FWBG</w:t>
      </w:r>
      <w:r>
        <w:rPr>
          <w:rFonts w:ascii="TimesNewRomanPSMT" w:hAnsi="TimesNewRomanPSMT" w:cs="TimesNewRomanPSMT"/>
          <w:color w:val="000000"/>
        </w:rPr>
        <w:t xml:space="preserve"> reserves the right to require any pre-qualified contractor who is the apparent low bidder(s) for a project to submit such additional information as </w:t>
      </w:r>
      <w:r w:rsidR="00954A9C">
        <w:rPr>
          <w:rFonts w:ascii="TimesNewRomanPSMT" w:hAnsi="TimesNewRomanPSMT" w:cs="TimesNewRomanPSMT"/>
          <w:color w:val="000000"/>
        </w:rPr>
        <w:t>FWBG</w:t>
      </w:r>
      <w:r>
        <w:rPr>
          <w:rFonts w:ascii="TimesNewRomanPSMT" w:hAnsi="TimesNewRomanPSMT" w:cs="TimesNewRomanPSMT"/>
          <w:color w:val="000000"/>
        </w:rPr>
        <w:t xml:space="preserve">, in its sole discretion may require, including but not limited to manpower and equipment records, information about key personnel to be assigned to the project, and construction schedule, to assist </w:t>
      </w:r>
      <w:r w:rsidR="00080763">
        <w:rPr>
          <w:rFonts w:ascii="TimesNewRomanPSMT" w:hAnsi="TimesNewRomanPSMT" w:cs="TimesNewRomanPSMT"/>
          <w:color w:val="000000"/>
        </w:rPr>
        <w:t>FWBG</w:t>
      </w:r>
      <w:r>
        <w:rPr>
          <w:rFonts w:ascii="TimesNewRomanPSMT" w:hAnsi="TimesNewRomanPSMT" w:cs="TimesNewRomanPSMT"/>
          <w:color w:val="000000"/>
        </w:rPr>
        <w:t xml:space="preserve"> in evaluating and assessing the ability of the apparent low bidder(s) to deliver a quality product and successfully complete projects for the amount bid within the stipulated time frame. Based upon </w:t>
      </w:r>
      <w:r w:rsidR="00080763">
        <w:rPr>
          <w:rFonts w:ascii="TimesNewRomanPSMT" w:hAnsi="TimesNewRomanPSMT" w:cs="TimesNewRomanPSMT"/>
          <w:color w:val="000000"/>
        </w:rPr>
        <w:t>FWBG</w:t>
      </w:r>
      <w:r>
        <w:rPr>
          <w:rFonts w:ascii="TimesNewRomanPSMT" w:hAnsi="TimesNewRomanPSMT" w:cs="TimesNewRomanPSMT"/>
          <w:color w:val="000000"/>
        </w:rPr>
        <w:t>’s assessment of the submitted information, a recommendation regarding the award of a contract will be made to the Review Committee. Failure to submit the additional information, if requested, may be grounds for rejecting the apparent low bidder as non-responsive. Affected contractors will be notified in writing of a recommendation to the Review Committee.</w:t>
      </w:r>
    </w:p>
    <w:p w14:paraId="63638E67" w14:textId="19F25EF5"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5</w:t>
      </w:r>
      <w:r>
        <w:rPr>
          <w:rFonts w:ascii="TimesNewRomanPSMT" w:hAnsi="TimesNewRomanPSMT" w:cs="TimesNewRomanPSMT"/>
          <w:color w:val="000000"/>
        </w:rPr>
        <w:t>. In addition to prequalification, additional requirements for qualification may be required within various sections of the Contract Documents.</w:t>
      </w:r>
    </w:p>
    <w:p w14:paraId="7D5AEB05" w14:textId="2AC0CF70"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3.</w:t>
      </w:r>
      <w:r w:rsidR="006654B0">
        <w:rPr>
          <w:rFonts w:ascii="TimesNewRomanPSMT" w:hAnsi="TimesNewRomanPSMT" w:cs="TimesNewRomanPSMT"/>
          <w:color w:val="000000"/>
        </w:rPr>
        <w:t>6</w:t>
      </w:r>
      <w:r>
        <w:rPr>
          <w:rFonts w:ascii="TimesNewRomanPSMT" w:hAnsi="TimesNewRomanPSMT" w:cs="TimesNewRomanPSMT"/>
          <w:color w:val="000000"/>
        </w:rPr>
        <w:t>. Special qualifications required for this project include the following:</w:t>
      </w:r>
      <w:r w:rsidR="00B830BB">
        <w:rPr>
          <w:rFonts w:ascii="TimesNewRomanPSMT" w:hAnsi="TimesNewRomanPSMT" w:cs="TimesNewRomanPSMT"/>
          <w:color w:val="000000"/>
        </w:rPr>
        <w:t xml:space="preserve"> </w:t>
      </w:r>
      <w:r w:rsidR="00B830BB" w:rsidRPr="00B25956">
        <w:rPr>
          <w:rFonts w:ascii="TimesNewRomanPSMT" w:hAnsi="TimesNewRomanPSMT" w:cs="TimesNewRomanPSMT"/>
          <w:color w:val="000000"/>
        </w:rPr>
        <w:t xml:space="preserve">Demonstrated experience </w:t>
      </w:r>
      <w:r w:rsidR="00821B81">
        <w:rPr>
          <w:rFonts w:ascii="TimesNewRomanPSMT" w:hAnsi="TimesNewRomanPSMT" w:cs="TimesNewRomanPSMT"/>
          <w:color w:val="000000"/>
        </w:rPr>
        <w:t xml:space="preserve">in preparing sites and providing pedestrian access and parking </w:t>
      </w:r>
      <w:proofErr w:type="gramStart"/>
      <w:r w:rsidR="00821B81">
        <w:rPr>
          <w:rFonts w:ascii="TimesNewRomanPSMT" w:hAnsi="TimesNewRomanPSMT" w:cs="TimesNewRomanPSMT"/>
          <w:color w:val="000000"/>
        </w:rPr>
        <w:t>amenities.</w:t>
      </w:r>
      <w:r w:rsidR="00B830BB" w:rsidRPr="00B25956">
        <w:rPr>
          <w:rFonts w:ascii="TimesNewRomanPSMT" w:hAnsi="TimesNewRomanPSMT" w:cs="TimesNewRomanPSMT"/>
          <w:color w:val="000000"/>
        </w:rPr>
        <w:t>.</w:t>
      </w:r>
      <w:proofErr w:type="gramEnd"/>
    </w:p>
    <w:p w14:paraId="5146284C" w14:textId="77777777" w:rsidR="00567FF0" w:rsidRDefault="00567FF0" w:rsidP="00093366">
      <w:pPr>
        <w:autoSpaceDE w:val="0"/>
        <w:autoSpaceDN w:val="0"/>
        <w:adjustRightInd w:val="0"/>
        <w:spacing w:after="0" w:line="240" w:lineRule="auto"/>
        <w:ind w:left="900" w:hanging="450"/>
        <w:rPr>
          <w:rFonts w:ascii="TimesNewRomanPSMT" w:hAnsi="TimesNewRomanPSMT" w:cs="TimesNewRomanPSMT"/>
          <w:color w:val="000000"/>
        </w:rPr>
      </w:pPr>
    </w:p>
    <w:p w14:paraId="23F70FCF" w14:textId="5D35FECC" w:rsidR="00093366" w:rsidRDefault="00093366" w:rsidP="00093366">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4.</w:t>
      </w:r>
      <w:r>
        <w:rPr>
          <w:rFonts w:ascii="TimesNewRomanPS-BoldMT" w:hAnsi="TimesNewRomanPS-BoldMT" w:cs="TimesNewRomanPS-BoldMT"/>
          <w:b/>
          <w:bCs/>
          <w:color w:val="000000"/>
        </w:rPr>
        <w:tab/>
        <w:t>Examination of Bidding and Contract Documents, Other Related Data, and Site</w:t>
      </w:r>
    </w:p>
    <w:p w14:paraId="58264EBE" w14:textId="0B84CD05" w:rsidR="00093366" w:rsidRDefault="00093366" w:rsidP="00093366">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4.1. Before submitting a Bid, each Bidder shall:</w:t>
      </w:r>
    </w:p>
    <w:p w14:paraId="00B9F164" w14:textId="77777777" w:rsidR="00567FF0" w:rsidRDefault="00567FF0" w:rsidP="00093366">
      <w:pPr>
        <w:autoSpaceDE w:val="0"/>
        <w:autoSpaceDN w:val="0"/>
        <w:adjustRightInd w:val="0"/>
        <w:spacing w:after="0" w:line="240" w:lineRule="auto"/>
        <w:ind w:left="900" w:hanging="450"/>
        <w:rPr>
          <w:rFonts w:ascii="TimesNewRomanPSMT" w:hAnsi="TimesNewRomanPSMT" w:cs="TimesNewRomanPSMT"/>
          <w:color w:val="000000"/>
        </w:rPr>
      </w:pPr>
    </w:p>
    <w:p w14:paraId="784DC060" w14:textId="6998BEF0"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4.1.1. Examine and carefully study the Contract Documents and other related data identified in the Bidding Documents (including "technical data" referred to in Paragraph 4.2. below). No information given by</w:t>
      </w:r>
      <w:r w:rsidR="00080763">
        <w:rPr>
          <w:rFonts w:ascii="TimesNewRomanPSMT" w:hAnsi="TimesNewRomanPSMT" w:cs="TimesNewRomanPSMT"/>
          <w:color w:val="000000"/>
        </w:rPr>
        <w:t xml:space="preserve"> FWBG </w:t>
      </w:r>
      <w:r>
        <w:rPr>
          <w:rFonts w:ascii="TimesNewRomanPSMT" w:hAnsi="TimesNewRomanPSMT" w:cs="TimesNewRomanPSMT"/>
          <w:color w:val="000000"/>
        </w:rPr>
        <w:t xml:space="preserve">or any representative of </w:t>
      </w:r>
      <w:r w:rsidR="00080763">
        <w:rPr>
          <w:rFonts w:ascii="TimesNewRomanPSMT" w:hAnsi="TimesNewRomanPSMT" w:cs="TimesNewRomanPSMT"/>
          <w:color w:val="000000"/>
        </w:rPr>
        <w:t xml:space="preserve">FWBG </w:t>
      </w:r>
      <w:r>
        <w:rPr>
          <w:rFonts w:ascii="TimesNewRomanPSMT" w:hAnsi="TimesNewRomanPSMT" w:cs="TimesNewRomanPSMT"/>
          <w:color w:val="000000"/>
        </w:rPr>
        <w:t xml:space="preserve">other than that contained in the Contract Documents and officially promulgated addenda thereto, shall be binding upon </w:t>
      </w:r>
      <w:r w:rsidR="00080763">
        <w:rPr>
          <w:rFonts w:ascii="TimesNewRomanPSMT" w:hAnsi="TimesNewRomanPSMT" w:cs="TimesNewRomanPSMT"/>
          <w:color w:val="000000"/>
        </w:rPr>
        <w:t>FWBG</w:t>
      </w:r>
      <w:r>
        <w:rPr>
          <w:rFonts w:ascii="TimesNewRomanPSMT" w:hAnsi="TimesNewRomanPSMT" w:cs="TimesNewRomanPSMT"/>
          <w:color w:val="000000"/>
        </w:rPr>
        <w:t>.</w:t>
      </w:r>
    </w:p>
    <w:p w14:paraId="3EE22D7B" w14:textId="08DC0D05"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4.1.2. Visit the site to become familiar with and satisfy Bidder as to the general, local and site conditions that may affect cost, progress, performance or furnishing of the Work.</w:t>
      </w:r>
      <w:r w:rsidR="00B830BB">
        <w:rPr>
          <w:rFonts w:ascii="TimesNewRomanPSMT" w:hAnsi="TimesNewRomanPSMT" w:cs="TimesNewRomanPSMT"/>
          <w:color w:val="000000"/>
        </w:rPr>
        <w:t xml:space="preserve">  Bidders should note that the site </w:t>
      </w:r>
      <w:r w:rsidR="006D5614">
        <w:rPr>
          <w:rFonts w:ascii="TimesNewRomanPSMT" w:hAnsi="TimesNewRomanPSMT" w:cs="TimesNewRomanPSMT"/>
          <w:color w:val="000000"/>
        </w:rPr>
        <w:t xml:space="preserve">may </w:t>
      </w:r>
      <w:r w:rsidR="00B830BB">
        <w:rPr>
          <w:rFonts w:ascii="TimesNewRomanPSMT" w:hAnsi="TimesNewRomanPSMT" w:cs="TimesNewRomanPSMT"/>
          <w:color w:val="000000"/>
        </w:rPr>
        <w:t xml:space="preserve">not open to the public and </w:t>
      </w:r>
      <w:r w:rsidR="006D5614">
        <w:rPr>
          <w:rFonts w:ascii="TimesNewRomanPSMT" w:hAnsi="TimesNewRomanPSMT" w:cs="TimesNewRomanPSMT"/>
          <w:color w:val="000000"/>
        </w:rPr>
        <w:t xml:space="preserve">should contact a </w:t>
      </w:r>
      <w:r w:rsidR="00B830BB">
        <w:rPr>
          <w:rFonts w:ascii="TimesNewRomanPSMT" w:hAnsi="TimesNewRomanPSMT" w:cs="TimesNewRomanPSMT"/>
          <w:color w:val="000000"/>
        </w:rPr>
        <w:t xml:space="preserve">Garden representative to arrange a time for review/inspection.  </w:t>
      </w:r>
    </w:p>
    <w:p w14:paraId="4BBFB8A0" w14:textId="261D80E0"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4.1.3. Consider federal, state</w:t>
      </w:r>
      <w:r w:rsidR="00080763">
        <w:rPr>
          <w:rFonts w:ascii="TimesNewRomanPSMT" w:hAnsi="TimesNewRomanPSMT" w:cs="TimesNewRomanPSMT"/>
          <w:color w:val="000000"/>
        </w:rPr>
        <w:t>,</w:t>
      </w:r>
      <w:r>
        <w:rPr>
          <w:rFonts w:ascii="TimesNewRomanPSMT" w:hAnsi="TimesNewRomanPSMT" w:cs="TimesNewRomanPSMT"/>
          <w:color w:val="000000"/>
        </w:rPr>
        <w:t xml:space="preserve"> and local Laws and Regulations that may affect cost, progress, performance or furnishing of the Work.</w:t>
      </w:r>
    </w:p>
    <w:p w14:paraId="151AB1F6" w14:textId="5CDF1585"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4.1.4. Not Used</w:t>
      </w:r>
    </w:p>
    <w:p w14:paraId="3DDDF568" w14:textId="451E30A3"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4.1.5. Study all: (i) reports of explorations and tests of subsurface conditions at or contiguous to the Site and all drawings of physical conditions relating to existing surface or subsurface structures at the Site (except Underground Facilities) that have been identified in the Contract Documents as containing reliable "technical data" and (ii) reports and drawings of Hazardous Environmental Conditions, if any, at the Site that have been identified in the Contract Documents as containing reliable "technical data."</w:t>
      </w:r>
    </w:p>
    <w:p w14:paraId="7D4FF229" w14:textId="05C1D4F1"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 xml:space="preserve">4.1.6. Be advised that the Contract Documents on file with </w:t>
      </w:r>
      <w:r w:rsidR="00080763">
        <w:rPr>
          <w:rFonts w:ascii="TimesNewRomanPSMT" w:hAnsi="TimesNewRomanPSMT" w:cs="TimesNewRomanPSMT"/>
          <w:color w:val="000000"/>
        </w:rPr>
        <w:t>FWBG</w:t>
      </w:r>
      <w:r>
        <w:rPr>
          <w:rFonts w:ascii="TimesNewRomanPSMT" w:hAnsi="TimesNewRomanPSMT" w:cs="TimesNewRomanPSMT"/>
          <w:color w:val="000000"/>
        </w:rPr>
        <w:t xml:space="preserve"> shall constitute all of the information which </w:t>
      </w:r>
      <w:r w:rsidR="00080763">
        <w:rPr>
          <w:rFonts w:ascii="TimesNewRomanPSMT" w:hAnsi="TimesNewRomanPSMT" w:cs="TimesNewRomanPSMT"/>
          <w:color w:val="000000"/>
        </w:rPr>
        <w:t>FWBG</w:t>
      </w:r>
      <w:r>
        <w:rPr>
          <w:rFonts w:ascii="TimesNewRomanPSMT" w:hAnsi="TimesNewRomanPSMT" w:cs="TimesNewRomanPSMT"/>
          <w:color w:val="000000"/>
        </w:rPr>
        <w:t xml:space="preserve"> will furnish. All additional information and data which </w:t>
      </w:r>
      <w:r w:rsidR="00080763">
        <w:rPr>
          <w:rFonts w:ascii="TimesNewRomanPSMT" w:hAnsi="TimesNewRomanPSMT" w:cs="TimesNewRomanPSMT"/>
          <w:color w:val="000000"/>
        </w:rPr>
        <w:t xml:space="preserve">FWBG </w:t>
      </w:r>
      <w:r>
        <w:rPr>
          <w:rFonts w:ascii="TimesNewRomanPSMT" w:hAnsi="TimesNewRomanPSMT" w:cs="TimesNewRomanPSMT"/>
          <w:color w:val="000000"/>
        </w:rPr>
        <w:t xml:space="preserve">will supply after promulgation of the formal Contract Documents shall be issued in the form of written addenda and shall become part of the Contract Documents just as though such addenda were actually written into the original Contract Documents. No information given by </w:t>
      </w:r>
      <w:r w:rsidR="00080763">
        <w:rPr>
          <w:rFonts w:ascii="TimesNewRomanPSMT" w:hAnsi="TimesNewRomanPSMT" w:cs="TimesNewRomanPSMT"/>
          <w:color w:val="000000"/>
        </w:rPr>
        <w:t>FWBG</w:t>
      </w:r>
      <w:r>
        <w:rPr>
          <w:rFonts w:ascii="TimesNewRomanPSMT" w:hAnsi="TimesNewRomanPSMT" w:cs="TimesNewRomanPSMT"/>
          <w:color w:val="000000"/>
        </w:rPr>
        <w:t xml:space="preserve"> other than that contained in the Contract Documents and officially promulgated addenda thereto, shall be binding upon</w:t>
      </w:r>
      <w:r w:rsidR="00080763">
        <w:rPr>
          <w:rFonts w:ascii="TimesNewRomanPSMT" w:hAnsi="TimesNewRomanPSMT" w:cs="TimesNewRomanPSMT"/>
          <w:color w:val="000000"/>
        </w:rPr>
        <w:t xml:space="preserve"> FWBG</w:t>
      </w:r>
      <w:r>
        <w:rPr>
          <w:rFonts w:ascii="TimesNewRomanPSMT" w:hAnsi="TimesNewRomanPSMT" w:cs="TimesNewRomanPSMT"/>
          <w:color w:val="000000"/>
        </w:rPr>
        <w:t>.</w:t>
      </w:r>
    </w:p>
    <w:p w14:paraId="47F97583" w14:textId="52EDF841"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lastRenderedPageBreak/>
        <w:t xml:space="preserve">4.1.7. Perform independent research, investigations, tests, borings, and such other means as may be necessary to gain a complete knowledge of the conditions which will be encountered during the construction of the project. On request, </w:t>
      </w:r>
      <w:r w:rsidR="00080763">
        <w:rPr>
          <w:rFonts w:ascii="TimesNewRomanPSMT" w:hAnsi="TimesNewRomanPSMT" w:cs="TimesNewRomanPSMT"/>
          <w:color w:val="000000"/>
        </w:rPr>
        <w:t>FWBG</w:t>
      </w:r>
      <w:r>
        <w:rPr>
          <w:rFonts w:ascii="TimesNewRomanPSMT" w:hAnsi="TimesNewRomanPSMT" w:cs="TimesNewRomanPSMT"/>
          <w:color w:val="000000"/>
        </w:rPr>
        <w:t xml:space="preserve"> may provide each Bidder access to the site to conduct such examinations, investigations, explorations, tests and studies as each Bidder deems necessary for submission of a Bid. Bidder must fill all holes and clean up and restore the site to its former conditions upon completion of such explorations, investigations, tests</w:t>
      </w:r>
      <w:r w:rsidR="004A0FEE">
        <w:rPr>
          <w:rFonts w:ascii="TimesNewRomanPSMT" w:hAnsi="TimesNewRomanPSMT" w:cs="TimesNewRomanPSMT"/>
          <w:color w:val="000000"/>
        </w:rPr>
        <w:t>,</w:t>
      </w:r>
      <w:r>
        <w:rPr>
          <w:rFonts w:ascii="TimesNewRomanPSMT" w:hAnsi="TimesNewRomanPSMT" w:cs="TimesNewRomanPSMT"/>
          <w:color w:val="000000"/>
        </w:rPr>
        <w:t xml:space="preserve"> and studies.</w:t>
      </w:r>
    </w:p>
    <w:p w14:paraId="51EE9E0C" w14:textId="262780F3"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4.1.8. Determine the difficulties of the Work and all attending circumstances affecting the cost of doing the Work, time required for its completion, and obtain all information required to make a proposal. Bidders shall rely exclusively and solely upon their own estimates, investigation, research, tests, explorations, and other data which are necessary for full and complete information upon which the proposal is to be based. It is understood that the submission of a proposal is prima-facie evidence that the Bidder has made the investigation</w:t>
      </w:r>
      <w:r w:rsidR="00954A9C">
        <w:rPr>
          <w:rFonts w:ascii="TimesNewRomanPSMT" w:hAnsi="TimesNewRomanPSMT" w:cs="TimesNewRomanPSMT"/>
          <w:color w:val="000000"/>
        </w:rPr>
        <w:t>s</w:t>
      </w:r>
      <w:r>
        <w:rPr>
          <w:rFonts w:ascii="TimesNewRomanPSMT" w:hAnsi="TimesNewRomanPSMT" w:cs="TimesNewRomanPSMT"/>
          <w:color w:val="000000"/>
        </w:rPr>
        <w:t>, examinations and tests herein required. Claims for additional compensation due to variations between conditions actually encountered in construction and as indicated in the Contract Documents will not be allowed</w:t>
      </w:r>
      <w:r w:rsidR="00715F33">
        <w:rPr>
          <w:rFonts w:ascii="TimesNewRomanPSMT" w:hAnsi="TimesNewRomanPSMT" w:cs="TimesNewRomanPSMT"/>
          <w:color w:val="000000"/>
        </w:rPr>
        <w:t xml:space="preserve"> unless mutually agreed b</w:t>
      </w:r>
      <w:r w:rsidR="00B6034B">
        <w:rPr>
          <w:rFonts w:ascii="TimesNewRomanPSMT" w:hAnsi="TimesNewRomanPSMT" w:cs="TimesNewRomanPSMT"/>
          <w:color w:val="000000"/>
        </w:rPr>
        <w:t>y</w:t>
      </w:r>
      <w:r w:rsidR="00715F33">
        <w:rPr>
          <w:rFonts w:ascii="TimesNewRomanPSMT" w:hAnsi="TimesNewRomanPSMT" w:cs="TimesNewRomanPSMT"/>
          <w:color w:val="000000"/>
        </w:rPr>
        <w:t xml:space="preserve"> </w:t>
      </w:r>
      <w:r w:rsidR="00B6034B">
        <w:rPr>
          <w:rFonts w:ascii="TimesNewRomanPSMT" w:hAnsi="TimesNewRomanPSMT" w:cs="TimesNewRomanPSMT"/>
          <w:color w:val="000000"/>
        </w:rPr>
        <w:t>O</w:t>
      </w:r>
      <w:r w:rsidR="00715F33">
        <w:rPr>
          <w:rFonts w:ascii="TimesNewRomanPSMT" w:hAnsi="TimesNewRomanPSMT" w:cs="TimesNewRomanPSMT"/>
          <w:color w:val="000000"/>
        </w:rPr>
        <w:t xml:space="preserve">wner and </w:t>
      </w:r>
      <w:r w:rsidR="00B6034B">
        <w:rPr>
          <w:rFonts w:ascii="TimesNewRomanPSMT" w:hAnsi="TimesNewRomanPSMT" w:cs="TimesNewRomanPSMT"/>
          <w:color w:val="000000"/>
        </w:rPr>
        <w:t>D</w:t>
      </w:r>
      <w:r w:rsidR="00715F33">
        <w:rPr>
          <w:rFonts w:ascii="TimesNewRomanPSMT" w:hAnsi="TimesNewRomanPSMT" w:cs="TimesNewRomanPSMT"/>
          <w:color w:val="000000"/>
        </w:rPr>
        <w:t>esigner as unforeseeable</w:t>
      </w:r>
      <w:r>
        <w:rPr>
          <w:rFonts w:ascii="TimesNewRomanPSMT" w:hAnsi="TimesNewRomanPSMT" w:cs="TimesNewRomanPSMT"/>
          <w:color w:val="000000"/>
        </w:rPr>
        <w:t>.</w:t>
      </w:r>
    </w:p>
    <w:p w14:paraId="78E599BD" w14:textId="46A8F7C8" w:rsidR="00093366" w:rsidRDefault="00093366" w:rsidP="00093366">
      <w:pPr>
        <w:autoSpaceDE w:val="0"/>
        <w:autoSpaceDN w:val="0"/>
        <w:adjustRightInd w:val="0"/>
        <w:spacing w:after="0" w:line="240" w:lineRule="auto"/>
        <w:ind w:left="1440" w:hanging="630"/>
        <w:rPr>
          <w:rFonts w:ascii="TimesNewRomanPSMT" w:hAnsi="TimesNewRomanPSMT" w:cs="TimesNewRomanPSMT"/>
          <w:color w:val="000000"/>
        </w:rPr>
      </w:pPr>
      <w:r>
        <w:rPr>
          <w:rFonts w:ascii="TimesNewRomanPSMT" w:hAnsi="TimesNewRomanPSMT" w:cs="TimesNewRomanPSMT"/>
          <w:color w:val="000000"/>
        </w:rPr>
        <w:t>4.1.9. Promptly notify</w:t>
      </w:r>
      <w:r w:rsidR="00954A9C">
        <w:rPr>
          <w:rFonts w:ascii="TimesNewRomanPSMT" w:hAnsi="TimesNewRomanPSMT" w:cs="TimesNewRomanPSMT"/>
          <w:color w:val="000000"/>
        </w:rPr>
        <w:t xml:space="preserve"> FWBG</w:t>
      </w:r>
      <w:r>
        <w:rPr>
          <w:rFonts w:ascii="TimesNewRomanPSMT" w:hAnsi="TimesNewRomanPSMT" w:cs="TimesNewRomanPSMT"/>
          <w:color w:val="000000"/>
        </w:rPr>
        <w:t xml:space="preserve"> of all conflicts, errors, ambiguities</w:t>
      </w:r>
      <w:r w:rsidR="004A0FEE">
        <w:rPr>
          <w:rFonts w:ascii="TimesNewRomanPSMT" w:hAnsi="TimesNewRomanPSMT" w:cs="TimesNewRomanPSMT"/>
          <w:color w:val="000000"/>
        </w:rPr>
        <w:t>,</w:t>
      </w:r>
      <w:r>
        <w:rPr>
          <w:rFonts w:ascii="TimesNewRomanPSMT" w:hAnsi="TimesNewRomanPSMT" w:cs="TimesNewRomanPSMT"/>
          <w:color w:val="000000"/>
        </w:rPr>
        <w:t xml:space="preserve"> or discrepancies in or between the Contract Documents and such other related documents. The Contractor shall not take advantage of any gross error or omission in the Contract Documents, and </w:t>
      </w:r>
      <w:r w:rsidR="00954A9C">
        <w:rPr>
          <w:rFonts w:ascii="TimesNewRomanPSMT" w:hAnsi="TimesNewRomanPSMT" w:cs="TimesNewRomanPSMT"/>
          <w:color w:val="000000"/>
        </w:rPr>
        <w:t>FWBG</w:t>
      </w:r>
      <w:r>
        <w:rPr>
          <w:rFonts w:ascii="TimesNewRomanPSMT" w:hAnsi="TimesNewRomanPSMT" w:cs="TimesNewRomanPSMT"/>
          <w:color w:val="000000"/>
        </w:rPr>
        <w:t xml:space="preserve"> shall be permitted to make such corrections or interpretations as may be deemed necessary for fulfillment of the intent of the Contract Documents.</w:t>
      </w:r>
    </w:p>
    <w:p w14:paraId="1B47E95D" w14:textId="5B369835" w:rsidR="00093366" w:rsidRDefault="00093366" w:rsidP="00567FF0">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4.2.</w:t>
      </w:r>
      <w:r w:rsidR="00F82899">
        <w:rPr>
          <w:rFonts w:ascii="TimesNewRomanPSMT" w:hAnsi="TimesNewRomanPSMT" w:cs="TimesNewRomanPSMT"/>
          <w:color w:val="000000"/>
        </w:rPr>
        <w:t xml:space="preserve"> By submitting a bid, the respondent has verified/agrees to the following</w:t>
      </w:r>
      <w:r>
        <w:rPr>
          <w:rFonts w:ascii="TimesNewRomanPSMT" w:hAnsi="TimesNewRomanPSMT" w:cs="TimesNewRomanPSMT"/>
          <w:color w:val="000000"/>
        </w:rPr>
        <w:t>:</w:t>
      </w:r>
    </w:p>
    <w:p w14:paraId="018725FB" w14:textId="77777777" w:rsidR="00567FF0" w:rsidRDefault="00567FF0" w:rsidP="00567FF0">
      <w:pPr>
        <w:autoSpaceDE w:val="0"/>
        <w:autoSpaceDN w:val="0"/>
        <w:adjustRightInd w:val="0"/>
        <w:spacing w:after="0" w:line="240" w:lineRule="auto"/>
        <w:ind w:left="900" w:hanging="450"/>
        <w:rPr>
          <w:rFonts w:ascii="TimesNewRomanPSMT" w:hAnsi="TimesNewRomanPSMT" w:cs="TimesNewRomanPSMT"/>
          <w:color w:val="000000"/>
        </w:rPr>
      </w:pPr>
    </w:p>
    <w:p w14:paraId="2D704D71" w14:textId="60516CD9"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 xml:space="preserve">4.2.1. </w:t>
      </w:r>
      <w:r w:rsidR="00F82899">
        <w:rPr>
          <w:rFonts w:ascii="TimesNewRomanPSMT" w:hAnsi="TimesNewRomanPSMT" w:cs="TimesNewRomanPSMT"/>
          <w:color w:val="000000"/>
        </w:rPr>
        <w:t>any</w:t>
      </w:r>
      <w:r>
        <w:rPr>
          <w:rFonts w:ascii="TimesNewRomanPSMT" w:hAnsi="TimesNewRomanPSMT" w:cs="TimesNewRomanPSMT"/>
          <w:color w:val="000000"/>
        </w:rPr>
        <w:t xml:space="preserve"> reports of explorations and tests of subsurface conditions at or contiguous to</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the site which have been utilized by </w:t>
      </w:r>
      <w:r w:rsidR="00954A9C">
        <w:rPr>
          <w:rFonts w:ascii="TimesNewRomanPSMT" w:hAnsi="TimesNewRomanPSMT" w:cs="TimesNewRomanPSMT"/>
          <w:color w:val="000000"/>
        </w:rPr>
        <w:t>FWBG</w:t>
      </w:r>
      <w:r>
        <w:rPr>
          <w:rFonts w:ascii="TimesNewRomanPSMT" w:hAnsi="TimesNewRomanPSMT" w:cs="TimesNewRomanPSMT"/>
          <w:color w:val="000000"/>
        </w:rPr>
        <w:t xml:space="preserve"> in preparation of the Contract</w:t>
      </w:r>
      <w:r w:rsidR="00567FF0">
        <w:rPr>
          <w:rFonts w:ascii="TimesNewRomanPSMT" w:hAnsi="TimesNewRomanPSMT" w:cs="TimesNewRomanPSMT"/>
          <w:color w:val="000000"/>
        </w:rPr>
        <w:t xml:space="preserve"> </w:t>
      </w:r>
      <w:r>
        <w:rPr>
          <w:rFonts w:ascii="TimesNewRomanPSMT" w:hAnsi="TimesNewRomanPSMT" w:cs="TimesNewRomanPSMT"/>
          <w:color w:val="000000"/>
        </w:rPr>
        <w:t>Documents. The logs of Soil Borings</w:t>
      </w:r>
      <w:r w:rsidR="00B6034B">
        <w:rPr>
          <w:rFonts w:ascii="TimesNewRomanPSMT" w:hAnsi="TimesNewRomanPSMT" w:cs="TimesNewRomanPSMT"/>
          <w:color w:val="000000"/>
        </w:rPr>
        <w:t xml:space="preserve"> and other testing</w:t>
      </w:r>
      <w:r>
        <w:rPr>
          <w:rFonts w:ascii="TimesNewRomanPSMT" w:hAnsi="TimesNewRomanPSMT" w:cs="TimesNewRomanPSMT"/>
          <w:color w:val="000000"/>
        </w:rPr>
        <w:t>, if any, on the plans are for general</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information only. Neither </w:t>
      </w:r>
      <w:r w:rsidR="00954A9C">
        <w:rPr>
          <w:rFonts w:ascii="TimesNewRomanPSMT" w:hAnsi="TimesNewRomanPSMT" w:cs="TimesNewRomanPSMT"/>
          <w:color w:val="000000"/>
        </w:rPr>
        <w:t>FWBG</w:t>
      </w:r>
      <w:r>
        <w:rPr>
          <w:rFonts w:ascii="TimesNewRomanPSMT" w:hAnsi="TimesNewRomanPSMT" w:cs="TimesNewRomanPSMT"/>
          <w:color w:val="000000"/>
        </w:rPr>
        <w:t xml:space="preserve"> nor the</w:t>
      </w:r>
      <w:r w:rsidR="00B6034B">
        <w:rPr>
          <w:rFonts w:ascii="TimesNewRomanPSMT" w:hAnsi="TimesNewRomanPSMT" w:cs="TimesNewRomanPSMT"/>
          <w:color w:val="000000"/>
        </w:rPr>
        <w:t xml:space="preserve"> Designer</w:t>
      </w:r>
      <w:r>
        <w:rPr>
          <w:rFonts w:ascii="TimesNewRomanPSMT" w:hAnsi="TimesNewRomanPSMT" w:cs="TimesNewRomanPSMT"/>
          <w:color w:val="000000"/>
        </w:rPr>
        <w:t xml:space="preserve"> guarantee that the data shown</w:t>
      </w:r>
      <w:r w:rsidR="00567FF0">
        <w:rPr>
          <w:rFonts w:ascii="TimesNewRomanPSMT" w:hAnsi="TimesNewRomanPSMT" w:cs="TimesNewRomanPSMT"/>
          <w:color w:val="000000"/>
        </w:rPr>
        <w:t xml:space="preserve"> </w:t>
      </w:r>
      <w:r>
        <w:rPr>
          <w:rFonts w:ascii="TimesNewRomanPSMT" w:hAnsi="TimesNewRomanPSMT" w:cs="TimesNewRomanPSMT"/>
          <w:color w:val="000000"/>
        </w:rPr>
        <w:t>is representative of conditions which actually exist.</w:t>
      </w:r>
    </w:p>
    <w:p w14:paraId="7A68A50E" w14:textId="1B941EA0"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4.2.2. those drawings of physical conditions in or relating to existing surface and</w:t>
      </w:r>
      <w:r w:rsidR="00567FF0">
        <w:rPr>
          <w:rFonts w:ascii="TimesNewRomanPSMT" w:hAnsi="TimesNewRomanPSMT" w:cs="TimesNewRomanPSMT"/>
          <w:color w:val="000000"/>
        </w:rPr>
        <w:t xml:space="preserve"> </w:t>
      </w:r>
      <w:r>
        <w:rPr>
          <w:rFonts w:ascii="TimesNewRomanPSMT" w:hAnsi="TimesNewRomanPSMT" w:cs="TimesNewRomanPSMT"/>
          <w:color w:val="000000"/>
        </w:rPr>
        <w:t>subsurface structures (except Underground Facilities) which are at or contiguous to</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the site that have been utilized by </w:t>
      </w:r>
      <w:r w:rsidR="00954A9C">
        <w:rPr>
          <w:rFonts w:ascii="TimesNewRomanPSMT" w:hAnsi="TimesNewRomanPSMT" w:cs="TimesNewRomanPSMT"/>
          <w:color w:val="000000"/>
        </w:rPr>
        <w:t>FWBG</w:t>
      </w:r>
      <w:r>
        <w:rPr>
          <w:rFonts w:ascii="TimesNewRomanPSMT" w:hAnsi="TimesNewRomanPSMT" w:cs="TimesNewRomanPSMT"/>
          <w:color w:val="000000"/>
        </w:rPr>
        <w:t xml:space="preserve"> in preparation of the Contract Documents.</w:t>
      </w:r>
    </w:p>
    <w:p w14:paraId="61705BB2" w14:textId="6E53EB8B"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 xml:space="preserve">4.2.3. copies of such reports and drawings will be made available by </w:t>
      </w:r>
      <w:r w:rsidR="00954A9C">
        <w:rPr>
          <w:rFonts w:ascii="TimesNewRomanPSMT" w:hAnsi="TimesNewRomanPSMT" w:cs="TimesNewRomanPSMT"/>
          <w:color w:val="000000"/>
        </w:rPr>
        <w:t>FWBG</w:t>
      </w:r>
      <w:r>
        <w:rPr>
          <w:rFonts w:ascii="TimesNewRomanPSMT" w:hAnsi="TimesNewRomanPSMT" w:cs="TimesNewRomanPSMT"/>
          <w:color w:val="000000"/>
        </w:rPr>
        <w:t xml:space="preserve"> to any Bidder</w:t>
      </w:r>
      <w:r w:rsidR="00567FF0">
        <w:rPr>
          <w:rFonts w:ascii="TimesNewRomanPSMT" w:hAnsi="TimesNewRomanPSMT" w:cs="TimesNewRomanPSMT"/>
          <w:color w:val="000000"/>
        </w:rPr>
        <w:t xml:space="preserve"> </w:t>
      </w:r>
      <w:r>
        <w:rPr>
          <w:rFonts w:ascii="TimesNewRomanPSMT" w:hAnsi="TimesNewRomanPSMT" w:cs="TimesNewRomanPSMT"/>
          <w:color w:val="000000"/>
        </w:rPr>
        <w:t>on request. Those reports and drawings may not be part of the Contract</w:t>
      </w:r>
      <w:r w:rsidR="00567FF0">
        <w:rPr>
          <w:rFonts w:ascii="TimesNewRomanPSMT" w:hAnsi="TimesNewRomanPSMT" w:cs="TimesNewRomanPSMT"/>
          <w:color w:val="000000"/>
        </w:rPr>
        <w:t xml:space="preserve"> </w:t>
      </w:r>
      <w:r>
        <w:rPr>
          <w:rFonts w:ascii="TimesNewRomanPSMT" w:hAnsi="TimesNewRomanPSMT" w:cs="TimesNewRomanPSMT"/>
          <w:color w:val="000000"/>
        </w:rPr>
        <w:t>Documents, but the "technical data" contained therein upon which Bidder is entitled</w:t>
      </w:r>
      <w:r w:rsidR="00567FF0">
        <w:rPr>
          <w:rFonts w:ascii="TimesNewRomanPSMT" w:hAnsi="TimesNewRomanPSMT" w:cs="TimesNewRomanPSMT"/>
          <w:color w:val="000000"/>
        </w:rPr>
        <w:t xml:space="preserve"> </w:t>
      </w:r>
      <w:r>
        <w:rPr>
          <w:rFonts w:ascii="TimesNewRomanPSMT" w:hAnsi="TimesNewRomanPSMT" w:cs="TimesNewRomanPSMT"/>
          <w:color w:val="000000"/>
        </w:rPr>
        <w:t>to rely</w:t>
      </w:r>
      <w:r w:rsidR="00567FF0">
        <w:rPr>
          <w:rFonts w:ascii="TimesNewRomanPSMT" w:hAnsi="TimesNewRomanPSMT" w:cs="TimesNewRomanPSMT"/>
          <w:color w:val="000000"/>
        </w:rPr>
        <w:t>.</w:t>
      </w:r>
      <w:r>
        <w:rPr>
          <w:rFonts w:ascii="TimesNewRomanPSMT" w:hAnsi="TimesNewRomanPSMT" w:cs="TimesNewRomanPSMT"/>
          <w:color w:val="000000"/>
        </w:rPr>
        <w:t xml:space="preserve"> Bidder is</w:t>
      </w:r>
      <w:r w:rsidR="00567FF0">
        <w:rPr>
          <w:rFonts w:ascii="TimesNewRomanPSMT" w:hAnsi="TimesNewRomanPSMT" w:cs="TimesNewRomanPSMT"/>
          <w:color w:val="000000"/>
        </w:rPr>
        <w:t xml:space="preserve"> </w:t>
      </w:r>
      <w:r>
        <w:rPr>
          <w:rFonts w:ascii="TimesNewRomanPSMT" w:hAnsi="TimesNewRomanPSMT" w:cs="TimesNewRomanPSMT"/>
          <w:color w:val="000000"/>
        </w:rPr>
        <w:t>responsible for any interpretation or conclusion drawn from any "technical data" or</w:t>
      </w:r>
      <w:r w:rsidR="00567FF0">
        <w:rPr>
          <w:rFonts w:ascii="TimesNewRomanPSMT" w:hAnsi="TimesNewRomanPSMT" w:cs="TimesNewRomanPSMT"/>
          <w:color w:val="000000"/>
        </w:rPr>
        <w:t xml:space="preserve"> </w:t>
      </w:r>
      <w:r>
        <w:rPr>
          <w:rFonts w:ascii="TimesNewRomanPSMT" w:hAnsi="TimesNewRomanPSMT" w:cs="TimesNewRomanPSMT"/>
          <w:color w:val="000000"/>
        </w:rPr>
        <w:t>any other data, interpretations, opinions or information.</w:t>
      </w:r>
    </w:p>
    <w:p w14:paraId="15302A22" w14:textId="1B9B31DC"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4.3. The submission of a Bid will constitute an incontrovertible representation by Bidder (i)</w:t>
      </w:r>
      <w:r w:rsidR="00567FF0">
        <w:rPr>
          <w:rFonts w:ascii="TimesNewRomanPSMT" w:hAnsi="TimesNewRomanPSMT" w:cs="TimesNewRomanPSMT"/>
          <w:color w:val="000000"/>
        </w:rPr>
        <w:t xml:space="preserve"> </w:t>
      </w:r>
      <w:r>
        <w:rPr>
          <w:rFonts w:ascii="TimesNewRomanPSMT" w:hAnsi="TimesNewRomanPSMT" w:cs="TimesNewRomanPSMT"/>
          <w:color w:val="000000"/>
        </w:rPr>
        <w:t>that Bidder has complied with every requirement of this Paragraph 4, (ii) that without</w:t>
      </w:r>
      <w:r w:rsidR="00567FF0">
        <w:rPr>
          <w:rFonts w:ascii="TimesNewRomanPSMT" w:hAnsi="TimesNewRomanPSMT" w:cs="TimesNewRomanPSMT"/>
          <w:color w:val="000000"/>
        </w:rPr>
        <w:t xml:space="preserve"> </w:t>
      </w:r>
      <w:r>
        <w:rPr>
          <w:rFonts w:ascii="TimesNewRomanPSMT" w:hAnsi="TimesNewRomanPSMT" w:cs="TimesNewRomanPSMT"/>
          <w:color w:val="000000"/>
        </w:rPr>
        <w:t>exception the Bid is premised upon performing and furnishing the Work required by the</w:t>
      </w:r>
      <w:r w:rsidR="00567FF0">
        <w:rPr>
          <w:rFonts w:ascii="TimesNewRomanPSMT" w:hAnsi="TimesNewRomanPSMT" w:cs="TimesNewRomanPSMT"/>
          <w:color w:val="000000"/>
        </w:rPr>
        <w:t xml:space="preserve"> </w:t>
      </w:r>
      <w:r>
        <w:rPr>
          <w:rFonts w:ascii="TimesNewRomanPSMT" w:hAnsi="TimesNewRomanPSMT" w:cs="TimesNewRomanPSMT"/>
          <w:color w:val="000000"/>
        </w:rPr>
        <w:t>Contract Documents and applying the specific means, methods, techniques, sequences or</w:t>
      </w:r>
      <w:r w:rsidR="00567FF0">
        <w:rPr>
          <w:rFonts w:ascii="TimesNewRomanPSMT" w:hAnsi="TimesNewRomanPSMT" w:cs="TimesNewRomanPSMT"/>
          <w:color w:val="000000"/>
        </w:rPr>
        <w:t xml:space="preserve"> </w:t>
      </w:r>
      <w:r>
        <w:rPr>
          <w:rFonts w:ascii="TimesNewRomanPSMT" w:hAnsi="TimesNewRomanPSMT" w:cs="TimesNewRomanPSMT"/>
          <w:color w:val="000000"/>
        </w:rPr>
        <w:t>procedures of construction (if any) that may be shown or indicated or expressly required</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by the Contract Documents, (iii) that Bidder has given </w:t>
      </w:r>
      <w:r w:rsidR="00954A9C">
        <w:rPr>
          <w:rFonts w:ascii="TimesNewRomanPSMT" w:hAnsi="TimesNewRomanPSMT" w:cs="TimesNewRomanPSMT"/>
          <w:color w:val="000000"/>
        </w:rPr>
        <w:t>FWBG</w:t>
      </w:r>
      <w:r>
        <w:rPr>
          <w:rFonts w:ascii="TimesNewRomanPSMT" w:hAnsi="TimesNewRomanPSMT" w:cs="TimesNewRomanPSMT"/>
          <w:color w:val="000000"/>
        </w:rPr>
        <w:t xml:space="preserve"> written notice of all</w:t>
      </w:r>
      <w:r w:rsidR="00567FF0">
        <w:rPr>
          <w:rFonts w:ascii="TimesNewRomanPSMT" w:hAnsi="TimesNewRomanPSMT" w:cs="TimesNewRomanPSMT"/>
          <w:color w:val="000000"/>
        </w:rPr>
        <w:t xml:space="preserve"> </w:t>
      </w:r>
      <w:r>
        <w:rPr>
          <w:rFonts w:ascii="TimesNewRomanPSMT" w:hAnsi="TimesNewRomanPSMT" w:cs="TimesNewRomanPSMT"/>
          <w:color w:val="000000"/>
        </w:rPr>
        <w:t>conflicts, errors, ambiguities and discrepancies in the Contract Documents and the</w:t>
      </w:r>
      <w:r w:rsidR="00567FF0">
        <w:rPr>
          <w:rFonts w:ascii="TimesNewRomanPSMT" w:hAnsi="TimesNewRomanPSMT" w:cs="TimesNewRomanPSMT"/>
          <w:color w:val="000000"/>
        </w:rPr>
        <w:t xml:space="preserve"> </w:t>
      </w:r>
      <w:r>
        <w:rPr>
          <w:rFonts w:ascii="TimesNewRomanPSMT" w:hAnsi="TimesNewRomanPSMT" w:cs="TimesNewRomanPSMT"/>
          <w:color w:val="000000"/>
        </w:rPr>
        <w:t>written resolutions thereof by</w:t>
      </w:r>
      <w:r w:rsidR="00954A9C">
        <w:rPr>
          <w:rFonts w:ascii="TimesNewRomanPSMT" w:hAnsi="TimesNewRomanPSMT" w:cs="TimesNewRomanPSMT"/>
          <w:color w:val="000000"/>
        </w:rPr>
        <w:t xml:space="preserve"> FWBG</w:t>
      </w:r>
      <w:r>
        <w:rPr>
          <w:rFonts w:ascii="TimesNewRomanPSMT" w:hAnsi="TimesNewRomanPSMT" w:cs="TimesNewRomanPSMT"/>
          <w:color w:val="000000"/>
        </w:rPr>
        <w:t xml:space="preserve"> are acceptable to Bidder, and when said conflicts,</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etc., have not been resolved through the interpretations by </w:t>
      </w:r>
      <w:r w:rsidR="00954A9C">
        <w:rPr>
          <w:rFonts w:ascii="TimesNewRomanPSMT" w:hAnsi="TimesNewRomanPSMT" w:cs="TimesNewRomanPSMT"/>
          <w:color w:val="000000"/>
        </w:rPr>
        <w:t>FWBG</w:t>
      </w:r>
      <w:r>
        <w:rPr>
          <w:rFonts w:ascii="TimesNewRomanPSMT" w:hAnsi="TimesNewRomanPSMT" w:cs="TimesNewRomanPSMT"/>
          <w:color w:val="000000"/>
        </w:rPr>
        <w:t xml:space="preserve"> as described in</w:t>
      </w:r>
      <w:r w:rsidR="00567FF0">
        <w:rPr>
          <w:rFonts w:ascii="TimesNewRomanPSMT" w:hAnsi="TimesNewRomanPSMT" w:cs="TimesNewRomanPSMT"/>
          <w:color w:val="000000"/>
        </w:rPr>
        <w:t xml:space="preserve"> </w:t>
      </w:r>
      <w:r>
        <w:rPr>
          <w:rFonts w:ascii="TimesNewRomanPSMT" w:hAnsi="TimesNewRomanPSMT" w:cs="TimesNewRomanPSMT"/>
          <w:color w:val="000000"/>
        </w:rPr>
        <w:t>Paragraph 6., and (iv) that the Contract Documents are generally sufficient to indicate</w:t>
      </w:r>
      <w:r w:rsidR="00567FF0">
        <w:rPr>
          <w:rFonts w:ascii="TimesNewRomanPSMT" w:hAnsi="TimesNewRomanPSMT" w:cs="TimesNewRomanPSMT"/>
          <w:color w:val="000000"/>
        </w:rPr>
        <w:t xml:space="preserve"> </w:t>
      </w:r>
      <w:r>
        <w:rPr>
          <w:rFonts w:ascii="TimesNewRomanPSMT" w:hAnsi="TimesNewRomanPSMT" w:cs="TimesNewRomanPSMT"/>
          <w:color w:val="000000"/>
        </w:rPr>
        <w:t>and convey understanding of all terms and conditions for performing and furnishing the</w:t>
      </w:r>
      <w:r w:rsidR="00567FF0">
        <w:rPr>
          <w:rFonts w:ascii="TimesNewRomanPSMT" w:hAnsi="TimesNewRomanPSMT" w:cs="TimesNewRomanPSMT"/>
          <w:color w:val="000000"/>
        </w:rPr>
        <w:t xml:space="preserve"> </w:t>
      </w:r>
      <w:r>
        <w:rPr>
          <w:rFonts w:ascii="TimesNewRomanPSMT" w:hAnsi="TimesNewRomanPSMT" w:cs="TimesNewRomanPSMT"/>
          <w:color w:val="000000"/>
        </w:rPr>
        <w:t>Work.</w:t>
      </w:r>
    </w:p>
    <w:p w14:paraId="113D6F9A" w14:textId="37E70389" w:rsidR="00093366" w:rsidRDefault="00093366" w:rsidP="00567FF0">
      <w:pPr>
        <w:autoSpaceDE w:val="0"/>
        <w:autoSpaceDN w:val="0"/>
        <w:adjustRightInd w:val="0"/>
        <w:spacing w:after="0" w:line="240" w:lineRule="auto"/>
        <w:ind w:left="1530" w:hanging="630"/>
        <w:rPr>
          <w:rFonts w:ascii="TimesNewRomanPSMT" w:hAnsi="TimesNewRomanPSMT" w:cs="TimesNewRomanPSMT"/>
          <w:color w:val="000000"/>
        </w:rPr>
      </w:pPr>
      <w:r>
        <w:rPr>
          <w:rFonts w:ascii="TimesNewRomanPSMT" w:hAnsi="TimesNewRomanPSMT" w:cs="TimesNewRomanPSMT"/>
          <w:color w:val="000000"/>
        </w:rPr>
        <w:t>4.4. The provisions of this Paragraph 4, inclusive, do not apply to Asbestos, Polychlorinated</w:t>
      </w:r>
      <w:r w:rsidR="00567FF0">
        <w:rPr>
          <w:rFonts w:ascii="TimesNewRomanPSMT" w:hAnsi="TimesNewRomanPSMT" w:cs="TimesNewRomanPSMT"/>
          <w:color w:val="000000"/>
        </w:rPr>
        <w:t xml:space="preserve"> </w:t>
      </w:r>
      <w:r>
        <w:rPr>
          <w:rFonts w:ascii="TimesNewRomanPSMT" w:hAnsi="TimesNewRomanPSMT" w:cs="TimesNewRomanPSMT"/>
          <w:color w:val="000000"/>
        </w:rPr>
        <w:t>biphenyls (PCBs), Petroleum, Hazardous Waste or Radioactive Material covered by</w:t>
      </w:r>
      <w:r w:rsidR="00567FF0">
        <w:rPr>
          <w:rFonts w:ascii="TimesNewRomanPSMT" w:hAnsi="TimesNewRomanPSMT" w:cs="TimesNewRomanPSMT"/>
          <w:color w:val="000000"/>
        </w:rPr>
        <w:t xml:space="preserve"> </w:t>
      </w:r>
      <w:r>
        <w:rPr>
          <w:rFonts w:ascii="TimesNewRomanPSMT" w:hAnsi="TimesNewRomanPSMT" w:cs="TimesNewRomanPSMT"/>
          <w:color w:val="000000"/>
        </w:rPr>
        <w:lastRenderedPageBreak/>
        <w:t>Paragraph 4.06. of the General Conditions, unless specifically identified in the Contract</w:t>
      </w:r>
      <w:r w:rsidR="00567FF0">
        <w:rPr>
          <w:rFonts w:ascii="TimesNewRomanPSMT" w:hAnsi="TimesNewRomanPSMT" w:cs="TimesNewRomanPSMT"/>
          <w:color w:val="000000"/>
        </w:rPr>
        <w:t xml:space="preserve"> </w:t>
      </w:r>
      <w:r>
        <w:rPr>
          <w:rFonts w:ascii="TimesNewRomanPSMT" w:hAnsi="TimesNewRomanPSMT" w:cs="TimesNewRomanPSMT"/>
          <w:color w:val="000000"/>
        </w:rPr>
        <w:t>Documents.</w:t>
      </w:r>
    </w:p>
    <w:p w14:paraId="347F7C49" w14:textId="77777777" w:rsidR="00567FF0" w:rsidRDefault="00567FF0" w:rsidP="00B25956">
      <w:pPr>
        <w:autoSpaceDE w:val="0"/>
        <w:autoSpaceDN w:val="0"/>
        <w:adjustRightInd w:val="0"/>
        <w:spacing w:after="0" w:line="240" w:lineRule="auto"/>
        <w:rPr>
          <w:rFonts w:ascii="TimesNewRomanPSMT" w:hAnsi="TimesNewRomanPSMT" w:cs="TimesNewRomanPSMT"/>
          <w:color w:val="000000"/>
        </w:rPr>
      </w:pPr>
    </w:p>
    <w:p w14:paraId="7CEF19D1" w14:textId="30D09A6F" w:rsidR="00093366" w:rsidRDefault="00093366" w:rsidP="00567FF0">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5.</w:t>
      </w:r>
      <w:r w:rsidR="00567FF0">
        <w:rPr>
          <w:rFonts w:ascii="TimesNewRomanPS-BoldMT" w:hAnsi="TimesNewRomanPS-BoldMT" w:cs="TimesNewRomanPS-BoldMT"/>
          <w:b/>
          <w:bCs/>
          <w:color w:val="000000"/>
        </w:rPr>
        <w:tab/>
      </w:r>
      <w:r>
        <w:rPr>
          <w:rFonts w:ascii="TimesNewRomanPS-BoldMT" w:hAnsi="TimesNewRomanPS-BoldMT" w:cs="TimesNewRomanPS-BoldMT"/>
          <w:b/>
          <w:bCs/>
          <w:color w:val="000000"/>
        </w:rPr>
        <w:t>Availability of Lands for Work, Etc.</w:t>
      </w:r>
    </w:p>
    <w:p w14:paraId="7DEA172D" w14:textId="48951E27" w:rsidR="00093366" w:rsidRDefault="00093366" w:rsidP="00567FF0">
      <w:pPr>
        <w:autoSpaceDE w:val="0"/>
        <w:autoSpaceDN w:val="0"/>
        <w:adjustRightInd w:val="0"/>
        <w:spacing w:after="0" w:line="240" w:lineRule="auto"/>
        <w:ind w:left="900" w:hanging="360"/>
        <w:rPr>
          <w:rFonts w:ascii="TimesNewRomanPSMT" w:hAnsi="TimesNewRomanPSMT" w:cs="TimesNewRomanPSMT"/>
          <w:color w:val="000000"/>
        </w:rPr>
      </w:pPr>
      <w:r>
        <w:rPr>
          <w:rFonts w:ascii="TimesNewRomanPSMT" w:hAnsi="TimesNewRomanPSMT" w:cs="TimesNewRomanPSMT"/>
          <w:color w:val="000000"/>
        </w:rPr>
        <w:t>5.1. The lands upon which the Work is to be performed, rights-of-way and easements for</w:t>
      </w:r>
      <w:r w:rsidR="00567FF0">
        <w:rPr>
          <w:rFonts w:ascii="TimesNewRomanPSMT" w:hAnsi="TimesNewRomanPSMT" w:cs="TimesNewRomanPSMT"/>
          <w:color w:val="000000"/>
        </w:rPr>
        <w:t xml:space="preserve"> </w:t>
      </w:r>
      <w:r>
        <w:rPr>
          <w:rFonts w:ascii="TimesNewRomanPSMT" w:hAnsi="TimesNewRomanPSMT" w:cs="TimesNewRomanPSMT"/>
          <w:color w:val="000000"/>
        </w:rPr>
        <w:t>access thereto and other lands designated for use by Contractor in performing the Work</w:t>
      </w:r>
      <w:r w:rsidR="00567FF0">
        <w:rPr>
          <w:rFonts w:ascii="TimesNewRomanPSMT" w:hAnsi="TimesNewRomanPSMT" w:cs="TimesNewRomanPSMT"/>
          <w:color w:val="000000"/>
        </w:rPr>
        <w:t xml:space="preserve"> </w:t>
      </w:r>
      <w:r>
        <w:rPr>
          <w:rFonts w:ascii="TimesNewRomanPSMT" w:hAnsi="TimesNewRomanPSMT" w:cs="TimesNewRomanPSMT"/>
          <w:color w:val="000000"/>
        </w:rPr>
        <w:t>are identified in the Contract Documents. All additional lands and access thereto</w:t>
      </w:r>
      <w:r w:rsidR="00567FF0">
        <w:rPr>
          <w:rFonts w:ascii="TimesNewRomanPSMT" w:hAnsi="TimesNewRomanPSMT" w:cs="TimesNewRomanPSMT"/>
          <w:color w:val="000000"/>
        </w:rPr>
        <w:t xml:space="preserve"> </w:t>
      </w:r>
      <w:r>
        <w:rPr>
          <w:rFonts w:ascii="TimesNewRomanPSMT" w:hAnsi="TimesNewRomanPSMT" w:cs="TimesNewRomanPSMT"/>
          <w:color w:val="000000"/>
        </w:rPr>
        <w:t>required for temporary construction facilities, construction equipment or storage of</w:t>
      </w:r>
      <w:r w:rsidR="00567FF0">
        <w:rPr>
          <w:rFonts w:ascii="TimesNewRomanPSMT" w:hAnsi="TimesNewRomanPSMT" w:cs="TimesNewRomanPSMT"/>
          <w:color w:val="000000"/>
        </w:rPr>
        <w:t xml:space="preserve"> </w:t>
      </w:r>
      <w:r>
        <w:rPr>
          <w:rFonts w:ascii="TimesNewRomanPSMT" w:hAnsi="TimesNewRomanPSMT" w:cs="TimesNewRomanPSMT"/>
          <w:color w:val="000000"/>
        </w:rPr>
        <w:t>materials and equipment to be incorporated in the Work are to be obtained and paid for</w:t>
      </w:r>
      <w:r w:rsidR="00567FF0">
        <w:rPr>
          <w:rFonts w:ascii="TimesNewRomanPSMT" w:hAnsi="TimesNewRomanPSMT" w:cs="TimesNewRomanPSMT"/>
          <w:color w:val="000000"/>
        </w:rPr>
        <w:t xml:space="preserve"> </w:t>
      </w:r>
      <w:r>
        <w:rPr>
          <w:rFonts w:ascii="TimesNewRomanPSMT" w:hAnsi="TimesNewRomanPSMT" w:cs="TimesNewRomanPSMT"/>
          <w:color w:val="000000"/>
        </w:rPr>
        <w:t>by Contractor. Easements for permanent structures or permanent changes in existing</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facilities are to be obtained and paid for by </w:t>
      </w:r>
      <w:r w:rsidR="00D410E6">
        <w:rPr>
          <w:rFonts w:ascii="TimesNewRomanPSMT" w:hAnsi="TimesNewRomanPSMT" w:cs="TimesNewRomanPSMT"/>
          <w:color w:val="000000"/>
        </w:rPr>
        <w:t>Owner</w:t>
      </w:r>
      <w:r>
        <w:rPr>
          <w:rFonts w:ascii="TimesNewRomanPSMT" w:hAnsi="TimesNewRomanPSMT" w:cs="TimesNewRomanPSMT"/>
          <w:color w:val="000000"/>
        </w:rPr>
        <w:t xml:space="preserve"> unless otherwise provided in the</w:t>
      </w:r>
      <w:r w:rsidR="00567FF0">
        <w:rPr>
          <w:rFonts w:ascii="TimesNewRomanPSMT" w:hAnsi="TimesNewRomanPSMT" w:cs="TimesNewRomanPSMT"/>
          <w:color w:val="000000"/>
        </w:rPr>
        <w:t xml:space="preserve"> </w:t>
      </w:r>
      <w:r>
        <w:rPr>
          <w:rFonts w:ascii="TimesNewRomanPSMT" w:hAnsi="TimesNewRomanPSMT" w:cs="TimesNewRomanPSMT"/>
          <w:color w:val="000000"/>
        </w:rPr>
        <w:t>Contract Documents.</w:t>
      </w:r>
    </w:p>
    <w:p w14:paraId="52FC44F1" w14:textId="77777777" w:rsidR="00567FF0" w:rsidRDefault="00567FF0" w:rsidP="00567FF0">
      <w:pPr>
        <w:autoSpaceDE w:val="0"/>
        <w:autoSpaceDN w:val="0"/>
        <w:adjustRightInd w:val="0"/>
        <w:spacing w:after="0" w:line="240" w:lineRule="auto"/>
        <w:ind w:left="900" w:hanging="360"/>
        <w:rPr>
          <w:rFonts w:ascii="TimesNewRomanPSMT" w:hAnsi="TimesNewRomanPSMT" w:cs="TimesNewRomanPSMT"/>
          <w:color w:val="000000"/>
        </w:rPr>
      </w:pPr>
    </w:p>
    <w:p w14:paraId="013F8BFB" w14:textId="77777777" w:rsidR="00093366" w:rsidRDefault="00093366" w:rsidP="00567FF0">
      <w:pPr>
        <w:autoSpaceDE w:val="0"/>
        <w:autoSpaceDN w:val="0"/>
        <w:adjustRightInd w:val="0"/>
        <w:spacing w:after="0" w:line="240" w:lineRule="auto"/>
        <w:ind w:left="630" w:hanging="630"/>
        <w:rPr>
          <w:rFonts w:ascii="TimesNewRomanPS-BoldMT" w:hAnsi="TimesNewRomanPS-BoldMT" w:cs="TimesNewRomanPS-BoldMT"/>
          <w:b/>
          <w:bCs/>
          <w:color w:val="000000"/>
        </w:rPr>
      </w:pPr>
      <w:r>
        <w:rPr>
          <w:rFonts w:ascii="TimesNewRomanPS-BoldMT" w:hAnsi="TimesNewRomanPS-BoldMT" w:cs="TimesNewRomanPS-BoldMT"/>
          <w:b/>
          <w:bCs/>
          <w:color w:val="000000"/>
        </w:rPr>
        <w:t>6. Interpretations and Addenda</w:t>
      </w:r>
    </w:p>
    <w:p w14:paraId="15594937" w14:textId="0121382B" w:rsidR="00093366" w:rsidRDefault="00093366" w:rsidP="00567FF0">
      <w:pPr>
        <w:autoSpaceDE w:val="0"/>
        <w:autoSpaceDN w:val="0"/>
        <w:adjustRightInd w:val="0"/>
        <w:spacing w:after="0" w:line="240" w:lineRule="auto"/>
        <w:ind w:left="990" w:hanging="450"/>
        <w:rPr>
          <w:rFonts w:ascii="TimesNewRomanPSMT" w:hAnsi="TimesNewRomanPSMT" w:cs="TimesNewRomanPSMT"/>
          <w:color w:val="000000"/>
        </w:rPr>
      </w:pPr>
      <w:r>
        <w:rPr>
          <w:rFonts w:ascii="TimesNewRomanPSMT" w:hAnsi="TimesNewRomanPSMT" w:cs="TimesNewRomanPSMT"/>
          <w:color w:val="000000"/>
        </w:rPr>
        <w:t>6.1.</w:t>
      </w:r>
      <w:r w:rsidR="0011229E">
        <w:rPr>
          <w:rFonts w:ascii="TimesNewRomanPSMT" w:hAnsi="TimesNewRomanPSMT" w:cs="TimesNewRomanPSMT"/>
          <w:color w:val="000000"/>
        </w:rPr>
        <w:tab/>
      </w:r>
      <w:r>
        <w:rPr>
          <w:rFonts w:ascii="TimesNewRomanPSMT" w:hAnsi="TimesNewRomanPSMT" w:cs="TimesNewRomanPSMT"/>
          <w:color w:val="000000"/>
        </w:rPr>
        <w:t>All questions about the meaning or intent of the Bidding Documents are to be directed to</w:t>
      </w:r>
      <w:r w:rsidR="00567FF0">
        <w:rPr>
          <w:rFonts w:ascii="TimesNewRomanPSMT" w:hAnsi="TimesNewRomanPSMT" w:cs="TimesNewRomanPSMT"/>
          <w:color w:val="000000"/>
        </w:rPr>
        <w:t xml:space="preserve"> </w:t>
      </w:r>
      <w:r w:rsidR="00F248B4">
        <w:rPr>
          <w:rFonts w:ascii="TimesNewRomanPSMT" w:hAnsi="TimesNewRomanPSMT" w:cs="TimesNewRomanPSMT"/>
          <w:color w:val="000000"/>
        </w:rPr>
        <w:t>FWBG</w:t>
      </w:r>
      <w:r>
        <w:rPr>
          <w:rFonts w:ascii="TimesNewRomanPSMT" w:hAnsi="TimesNewRomanPSMT" w:cs="TimesNewRomanPSMT"/>
          <w:color w:val="000000"/>
        </w:rPr>
        <w:t xml:space="preserve"> in writing on or before </w:t>
      </w:r>
      <w:r w:rsidR="00A71EE3">
        <w:rPr>
          <w:rFonts w:ascii="TimesNewRomanPSMT" w:hAnsi="TimesNewRomanPSMT" w:cs="TimesNewRomanPSMT"/>
          <w:color w:val="000000"/>
        </w:rPr>
        <w:t>1:00</w:t>
      </w:r>
      <w:r>
        <w:rPr>
          <w:rFonts w:ascii="TimesNewRomanPSMT" w:hAnsi="TimesNewRomanPSMT" w:cs="TimesNewRomanPSMT"/>
          <w:color w:val="000000"/>
        </w:rPr>
        <w:t xml:space="preserve"> p.m., the </w:t>
      </w:r>
      <w:r w:rsidR="00B6629E">
        <w:rPr>
          <w:rFonts w:ascii="TimesNewRomanPSMT" w:hAnsi="TimesNewRomanPSMT" w:cs="TimesNewRomanPSMT"/>
          <w:color w:val="000000"/>
        </w:rPr>
        <w:t xml:space="preserve">Friday </w:t>
      </w:r>
      <w:r>
        <w:rPr>
          <w:rFonts w:ascii="TimesNewRomanPSMT" w:hAnsi="TimesNewRomanPSMT" w:cs="TimesNewRomanPSMT"/>
          <w:color w:val="000000"/>
        </w:rPr>
        <w:t>prior to the Bid opening. Questions</w:t>
      </w:r>
      <w:r w:rsidR="00567FF0">
        <w:rPr>
          <w:rFonts w:ascii="TimesNewRomanPSMT" w:hAnsi="TimesNewRomanPSMT" w:cs="TimesNewRomanPSMT"/>
          <w:color w:val="000000"/>
        </w:rPr>
        <w:t xml:space="preserve"> </w:t>
      </w:r>
      <w:r>
        <w:rPr>
          <w:rFonts w:ascii="TimesNewRomanPSMT" w:hAnsi="TimesNewRomanPSMT" w:cs="TimesNewRomanPSMT"/>
          <w:color w:val="000000"/>
        </w:rPr>
        <w:t>received after this day may not be responded to. Interpretations or clarifications</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considered necessary by </w:t>
      </w:r>
      <w:r w:rsidR="00F248B4">
        <w:rPr>
          <w:rFonts w:ascii="TimesNewRomanPSMT" w:hAnsi="TimesNewRomanPSMT" w:cs="TimesNewRomanPSMT"/>
          <w:color w:val="000000"/>
        </w:rPr>
        <w:t>FWBG</w:t>
      </w:r>
      <w:r>
        <w:rPr>
          <w:rFonts w:ascii="TimesNewRomanPSMT" w:hAnsi="TimesNewRomanPSMT" w:cs="TimesNewRomanPSMT"/>
          <w:color w:val="000000"/>
        </w:rPr>
        <w:t xml:space="preserve"> in response to such questions will be issued by Addenda</w:t>
      </w:r>
      <w:r w:rsidR="00567FF0">
        <w:rPr>
          <w:rFonts w:ascii="TimesNewRomanPSMT" w:hAnsi="TimesNewRomanPSMT" w:cs="TimesNewRomanPSMT"/>
          <w:color w:val="000000"/>
        </w:rPr>
        <w:t xml:space="preserve"> </w:t>
      </w:r>
      <w:r>
        <w:rPr>
          <w:rFonts w:ascii="TimesNewRomanPSMT" w:hAnsi="TimesNewRomanPSMT" w:cs="TimesNewRomanPSMT"/>
          <w:color w:val="000000"/>
        </w:rPr>
        <w:t xml:space="preserve">delivered to all parties recorded by </w:t>
      </w:r>
      <w:r w:rsidR="00F248B4">
        <w:rPr>
          <w:rFonts w:ascii="TimesNewRomanPSMT" w:hAnsi="TimesNewRomanPSMT" w:cs="TimesNewRomanPSMT"/>
          <w:color w:val="000000"/>
        </w:rPr>
        <w:t>FWBG</w:t>
      </w:r>
      <w:r>
        <w:rPr>
          <w:rFonts w:ascii="TimesNewRomanPSMT" w:hAnsi="TimesNewRomanPSMT" w:cs="TimesNewRomanPSMT"/>
          <w:color w:val="000000"/>
        </w:rPr>
        <w:t xml:space="preserve"> as having received the Bidding Documents.</w:t>
      </w:r>
      <w:r w:rsidR="00567FF0">
        <w:rPr>
          <w:rFonts w:ascii="TimesNewRomanPSMT" w:hAnsi="TimesNewRomanPSMT" w:cs="TimesNewRomanPSMT"/>
          <w:color w:val="000000"/>
        </w:rPr>
        <w:t xml:space="preserve"> </w:t>
      </w:r>
      <w:r>
        <w:rPr>
          <w:rFonts w:ascii="TimesNewRomanPSMT" w:hAnsi="TimesNewRomanPSMT" w:cs="TimesNewRomanPSMT"/>
          <w:color w:val="000000"/>
        </w:rPr>
        <w:t>Only questions answered by formal written Addenda will be binding. Oral and other</w:t>
      </w:r>
      <w:r w:rsidR="00567FF0">
        <w:rPr>
          <w:rFonts w:ascii="TimesNewRomanPSMT" w:hAnsi="TimesNewRomanPSMT" w:cs="TimesNewRomanPSMT"/>
          <w:color w:val="000000"/>
        </w:rPr>
        <w:t xml:space="preserve"> </w:t>
      </w:r>
      <w:r>
        <w:rPr>
          <w:rFonts w:ascii="TimesNewRomanPSMT" w:hAnsi="TimesNewRomanPSMT" w:cs="TimesNewRomanPSMT"/>
          <w:color w:val="000000"/>
        </w:rPr>
        <w:t>interpretations or clarifications will be without legal effect.</w:t>
      </w:r>
      <w:r w:rsidR="00567FF0">
        <w:rPr>
          <w:rFonts w:ascii="TimesNewRomanPSMT" w:hAnsi="TimesNewRomanPSMT" w:cs="TimesNewRomanPSMT"/>
          <w:color w:val="000000"/>
        </w:rPr>
        <w:t xml:space="preserve"> </w:t>
      </w:r>
      <w:r>
        <w:rPr>
          <w:rFonts w:ascii="TimesNewRomanPSMT" w:hAnsi="TimesNewRomanPSMT" w:cs="TimesNewRomanPSMT"/>
          <w:color w:val="000000"/>
        </w:rPr>
        <w:t>Address questions to:</w:t>
      </w:r>
    </w:p>
    <w:p w14:paraId="44390A52" w14:textId="77777777" w:rsidR="00567FF0" w:rsidRDefault="00567FF0" w:rsidP="00567FF0">
      <w:pPr>
        <w:autoSpaceDE w:val="0"/>
        <w:autoSpaceDN w:val="0"/>
        <w:adjustRightInd w:val="0"/>
        <w:spacing w:after="0" w:line="240" w:lineRule="auto"/>
        <w:ind w:left="990" w:hanging="450"/>
        <w:rPr>
          <w:rFonts w:ascii="TimesNewRomanPSMT" w:hAnsi="TimesNewRomanPSMT" w:cs="TimesNewRomanPSMT"/>
          <w:color w:val="000000"/>
        </w:rPr>
      </w:pPr>
    </w:p>
    <w:p w14:paraId="28A0290A" w14:textId="4F294621" w:rsidR="00D46C55" w:rsidRDefault="00D46C55"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Topographic Engineering Division</w:t>
      </w:r>
    </w:p>
    <w:p w14:paraId="0EB57F7D" w14:textId="61FD866D" w:rsidR="00D46C55" w:rsidRDefault="00D46C55"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481 Winscott Road, Ste. 200</w:t>
      </w:r>
    </w:p>
    <w:p w14:paraId="6106D3D7" w14:textId="252252EB" w:rsidR="00D46C55" w:rsidRDefault="00D46C55"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Benbrook, TX 76126</w:t>
      </w:r>
    </w:p>
    <w:p w14:paraId="7AA30E86" w14:textId="77777777" w:rsidR="00D46C55" w:rsidRDefault="00D46C55" w:rsidP="00D46C55">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 xml:space="preserve">Attn: </w:t>
      </w:r>
      <w:r w:rsidRPr="00D46C55">
        <w:rPr>
          <w:rFonts w:ascii="TimesNewRomanPSMT" w:hAnsi="TimesNewRomanPSMT" w:cs="TimesNewRomanPSMT"/>
          <w:color w:val="0000FF"/>
        </w:rPr>
        <w:t>Rob Foster, Project Manager</w:t>
      </w:r>
    </w:p>
    <w:p w14:paraId="055540B0" w14:textId="6651E608" w:rsidR="00D46C55" w:rsidRDefault="00D46C55"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 xml:space="preserve">Fax: </w:t>
      </w:r>
      <w:r w:rsidRPr="00D46C55">
        <w:rPr>
          <w:rFonts w:ascii="TimesNewRomanPSMT" w:hAnsi="TimesNewRomanPSMT" w:cs="TimesNewRomanPSMT"/>
          <w:color w:val="0000FF"/>
        </w:rPr>
        <w:t>817.744.7554</w:t>
      </w:r>
    </w:p>
    <w:p w14:paraId="706320B0" w14:textId="55AD270A" w:rsidR="00D46C55" w:rsidRDefault="00D46C55"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 xml:space="preserve">Email:  </w:t>
      </w:r>
      <w:r w:rsidRPr="00D46C55">
        <w:rPr>
          <w:rFonts w:ascii="TimesNewRomanPSMT" w:hAnsi="TimesNewRomanPSMT" w:cs="TimesNewRomanPSMT"/>
          <w:color w:val="0000FF"/>
        </w:rPr>
        <w:fldChar w:fldCharType="begin"/>
      </w:r>
      <w:ins w:id="0" w:author="Bob Byers" w:date="2025-12-08T12:03:00Z" w16du:dateUtc="2025-12-08T18:03:00Z">
        <w:r w:rsidRPr="00D46C55">
          <w:rPr>
            <w:rFonts w:ascii="TimesNewRomanPSMT" w:hAnsi="TimesNewRomanPSMT" w:cs="TimesNewRomanPSMT"/>
            <w:color w:val="0000FF"/>
          </w:rPr>
          <w:instrText>HYPERLINK "mailto:</w:instrText>
        </w:r>
      </w:ins>
      <w:r w:rsidRPr="00D46C55">
        <w:rPr>
          <w:rFonts w:ascii="TimesNewRomanPSMT" w:hAnsi="TimesNewRomanPSMT" w:cs="TimesNewRomanPSMT"/>
          <w:color w:val="0000FF"/>
        </w:rPr>
        <w:instrText>Robert.Foster@topographic.com</w:instrText>
      </w:r>
      <w:ins w:id="1" w:author="Bob Byers" w:date="2025-12-08T12:03:00Z" w16du:dateUtc="2025-12-08T18:03:00Z">
        <w:r w:rsidRPr="00D46C55">
          <w:rPr>
            <w:rFonts w:ascii="TimesNewRomanPSMT" w:hAnsi="TimesNewRomanPSMT" w:cs="TimesNewRomanPSMT"/>
            <w:color w:val="0000FF"/>
          </w:rPr>
          <w:instrText>"</w:instrText>
        </w:r>
      </w:ins>
      <w:r w:rsidRPr="00D46C55">
        <w:rPr>
          <w:rFonts w:ascii="TimesNewRomanPSMT" w:hAnsi="TimesNewRomanPSMT" w:cs="TimesNewRomanPSMT"/>
          <w:color w:val="0000FF"/>
        </w:rPr>
        <w:fldChar w:fldCharType="separate"/>
      </w:r>
      <w:r w:rsidRPr="00D46C55">
        <w:rPr>
          <w:rStyle w:val="Hyperlink"/>
          <w:rFonts w:ascii="TimesNewRomanPSMT" w:hAnsi="TimesNewRomanPSMT" w:cs="TimesNewRomanPSMT"/>
          <w:color w:val="0000FF"/>
        </w:rPr>
        <w:t>Robert.Foster@topographic.com</w:t>
      </w:r>
      <w:r w:rsidRPr="00D46C55">
        <w:rPr>
          <w:rFonts w:ascii="TimesNewRomanPSMT" w:hAnsi="TimesNewRomanPSMT" w:cs="TimesNewRomanPSMT"/>
          <w:color w:val="0000FF"/>
        </w:rPr>
        <w:fldChar w:fldCharType="end"/>
      </w:r>
    </w:p>
    <w:p w14:paraId="0B95ABD0" w14:textId="07ECF653" w:rsidR="00D46C55" w:rsidRDefault="00D46C55" w:rsidP="00D46C55">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 xml:space="preserve">Phone: </w:t>
      </w:r>
      <w:r w:rsidRPr="00D46C55">
        <w:rPr>
          <w:rFonts w:ascii="TimesNewRomanPSMT" w:hAnsi="TimesNewRomanPSMT" w:cs="TimesNewRomanPSMT"/>
          <w:color w:val="0000FF"/>
        </w:rPr>
        <w:t>817.755.7512</w:t>
      </w:r>
    </w:p>
    <w:p w14:paraId="17A086B6" w14:textId="77777777" w:rsidR="00D46C55" w:rsidRDefault="00D46C55" w:rsidP="00567FF0">
      <w:pPr>
        <w:autoSpaceDE w:val="0"/>
        <w:autoSpaceDN w:val="0"/>
        <w:adjustRightInd w:val="0"/>
        <w:spacing w:after="0" w:line="240" w:lineRule="auto"/>
        <w:ind w:left="1440"/>
        <w:rPr>
          <w:rFonts w:ascii="TimesNewRomanPSMT" w:hAnsi="TimesNewRomanPSMT" w:cs="TimesNewRomanPSMT"/>
          <w:color w:val="000000"/>
        </w:rPr>
      </w:pPr>
    </w:p>
    <w:p w14:paraId="1D5A76AF" w14:textId="11A8E687" w:rsidR="00093366" w:rsidRDefault="00954A9C"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Fort Worth Botanic Garden</w:t>
      </w:r>
    </w:p>
    <w:p w14:paraId="3287D7CA" w14:textId="77777777" w:rsidR="00093366" w:rsidRDefault="00093366"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1700 University Drive</w:t>
      </w:r>
    </w:p>
    <w:p w14:paraId="206E2D69" w14:textId="77777777" w:rsidR="00093366" w:rsidRDefault="00093366" w:rsidP="00567FF0">
      <w:pPr>
        <w:autoSpaceDE w:val="0"/>
        <w:autoSpaceDN w:val="0"/>
        <w:adjustRightInd w:val="0"/>
        <w:spacing w:after="0" w:line="240" w:lineRule="auto"/>
        <w:ind w:left="1440"/>
        <w:rPr>
          <w:rFonts w:ascii="TimesNewRomanPSMT" w:hAnsi="TimesNewRomanPSMT" w:cs="TimesNewRomanPSMT"/>
          <w:color w:val="000000"/>
        </w:rPr>
      </w:pPr>
      <w:r>
        <w:rPr>
          <w:rFonts w:ascii="TimesNewRomanPSMT" w:hAnsi="TimesNewRomanPSMT" w:cs="TimesNewRomanPSMT"/>
          <w:color w:val="000000"/>
        </w:rPr>
        <w:t>Fort Worth, TX 76107</w:t>
      </w:r>
    </w:p>
    <w:p w14:paraId="3DD0E47E" w14:textId="77777777" w:rsidR="00093366" w:rsidRDefault="00093366" w:rsidP="00567FF0">
      <w:pPr>
        <w:autoSpaceDE w:val="0"/>
        <w:autoSpaceDN w:val="0"/>
        <w:adjustRightInd w:val="0"/>
        <w:spacing w:after="0" w:line="240" w:lineRule="auto"/>
        <w:ind w:left="1440"/>
        <w:rPr>
          <w:rFonts w:ascii="TimesNewRomanPS-ItalicMT" w:hAnsi="TimesNewRomanPS-ItalicMT" w:cs="TimesNewRomanPS-ItalicMT"/>
          <w:i/>
          <w:iCs/>
          <w:color w:val="0000FF"/>
        </w:rPr>
      </w:pPr>
      <w:r>
        <w:rPr>
          <w:rFonts w:ascii="TimesNewRomanPSMT" w:hAnsi="TimesNewRomanPSMT" w:cs="TimesNewRomanPSMT"/>
          <w:color w:val="000000"/>
        </w:rPr>
        <w:t xml:space="preserve">Attn: </w:t>
      </w:r>
      <w:r>
        <w:rPr>
          <w:rFonts w:ascii="TimesNewRomanPS-ItalicMT" w:hAnsi="TimesNewRomanPS-ItalicMT" w:cs="TimesNewRomanPS-ItalicMT"/>
          <w:i/>
          <w:iCs/>
          <w:color w:val="0000FF"/>
        </w:rPr>
        <w:t xml:space="preserve">Bob Byers, </w:t>
      </w:r>
      <w:r w:rsidRPr="00D46C55">
        <w:rPr>
          <w:rFonts w:ascii="TimesNewRomanPS-ItalicMT" w:hAnsi="TimesNewRomanPS-ItalicMT" w:cs="TimesNewRomanPS-ItalicMT"/>
          <w:i/>
          <w:iCs/>
          <w:color w:val="0000FF"/>
        </w:rPr>
        <w:t>Executive</w:t>
      </w:r>
      <w:r>
        <w:rPr>
          <w:rFonts w:ascii="TimesNewRomanPS-ItalicMT" w:hAnsi="TimesNewRomanPS-ItalicMT" w:cs="TimesNewRomanPS-ItalicMT"/>
          <w:i/>
          <w:iCs/>
          <w:color w:val="0000FF"/>
        </w:rPr>
        <w:t xml:space="preserve"> Vice President</w:t>
      </w:r>
    </w:p>
    <w:p w14:paraId="11DA9D54" w14:textId="77777777" w:rsidR="00093366" w:rsidRDefault="00093366" w:rsidP="00567FF0">
      <w:pPr>
        <w:autoSpaceDE w:val="0"/>
        <w:autoSpaceDN w:val="0"/>
        <w:adjustRightInd w:val="0"/>
        <w:spacing w:after="0" w:line="240" w:lineRule="auto"/>
        <w:ind w:left="1440"/>
        <w:rPr>
          <w:rFonts w:ascii="TimesNewRomanPS-ItalicMT" w:hAnsi="TimesNewRomanPS-ItalicMT" w:cs="TimesNewRomanPS-ItalicMT"/>
          <w:i/>
          <w:iCs/>
          <w:color w:val="0000FF"/>
        </w:rPr>
      </w:pPr>
      <w:r>
        <w:rPr>
          <w:rFonts w:ascii="TimesNewRomanPSMT" w:hAnsi="TimesNewRomanPSMT" w:cs="TimesNewRomanPSMT"/>
          <w:color w:val="000000"/>
        </w:rPr>
        <w:t xml:space="preserve">Fax: </w:t>
      </w:r>
      <w:r>
        <w:rPr>
          <w:rFonts w:ascii="TimesNewRomanPS-ItalicMT" w:hAnsi="TimesNewRomanPS-ItalicMT" w:cs="TimesNewRomanPS-ItalicMT"/>
          <w:i/>
          <w:iCs/>
          <w:color w:val="0000FF"/>
        </w:rPr>
        <w:t>817.332.4112</w:t>
      </w:r>
    </w:p>
    <w:p w14:paraId="0AD2540B" w14:textId="3B379733" w:rsidR="00093366" w:rsidRDefault="00093366" w:rsidP="00567FF0">
      <w:pPr>
        <w:autoSpaceDE w:val="0"/>
        <w:autoSpaceDN w:val="0"/>
        <w:adjustRightInd w:val="0"/>
        <w:spacing w:after="0" w:line="240" w:lineRule="auto"/>
        <w:ind w:left="1440"/>
        <w:rPr>
          <w:rFonts w:ascii="Roboto-Regular" w:hAnsi="Roboto-Regular" w:cs="Roboto-Regular"/>
          <w:color w:val="0000FF"/>
          <w:sz w:val="20"/>
          <w:szCs w:val="20"/>
        </w:rPr>
      </w:pPr>
      <w:r>
        <w:rPr>
          <w:rFonts w:ascii="TimesNewRomanPSMT" w:hAnsi="TimesNewRomanPSMT" w:cs="TimesNewRomanPSMT"/>
          <w:color w:val="000000"/>
        </w:rPr>
        <w:t xml:space="preserve">Email: </w:t>
      </w:r>
      <w:r w:rsidRPr="00B830BB">
        <w:rPr>
          <w:rFonts w:ascii="Times New Roman" w:hAnsi="Times New Roman" w:cs="Times New Roman"/>
          <w:color w:val="0000FF"/>
          <w:sz w:val="20"/>
          <w:szCs w:val="20"/>
        </w:rPr>
        <w:t>bbyers@</w:t>
      </w:r>
      <w:r w:rsidR="00954A9C" w:rsidRPr="00B830BB">
        <w:rPr>
          <w:rFonts w:ascii="Times New Roman" w:hAnsi="Times New Roman" w:cs="Times New Roman"/>
          <w:color w:val="0000FF"/>
          <w:sz w:val="20"/>
          <w:szCs w:val="20"/>
        </w:rPr>
        <w:t>fwbg</w:t>
      </w:r>
      <w:r w:rsidRPr="00B830BB">
        <w:rPr>
          <w:rFonts w:ascii="Times New Roman" w:hAnsi="Times New Roman" w:cs="Times New Roman"/>
          <w:color w:val="0000FF"/>
          <w:sz w:val="20"/>
          <w:szCs w:val="20"/>
        </w:rPr>
        <w:t>.org</w:t>
      </w:r>
    </w:p>
    <w:p w14:paraId="41EEEA23" w14:textId="352AA6FA" w:rsidR="00093366" w:rsidRDefault="00093366" w:rsidP="00567FF0">
      <w:pPr>
        <w:autoSpaceDE w:val="0"/>
        <w:autoSpaceDN w:val="0"/>
        <w:adjustRightInd w:val="0"/>
        <w:spacing w:after="0" w:line="240" w:lineRule="auto"/>
        <w:ind w:left="1440"/>
        <w:rPr>
          <w:rFonts w:ascii="TimesNewRomanPS-ItalicMT" w:hAnsi="TimesNewRomanPS-ItalicMT" w:cs="TimesNewRomanPS-ItalicMT"/>
          <w:i/>
          <w:iCs/>
          <w:color w:val="0000FF"/>
        </w:rPr>
      </w:pPr>
      <w:r>
        <w:rPr>
          <w:rFonts w:ascii="TimesNewRomanPSMT" w:hAnsi="TimesNewRomanPSMT" w:cs="TimesNewRomanPSMT"/>
          <w:color w:val="000000"/>
        </w:rPr>
        <w:t xml:space="preserve">Phone: </w:t>
      </w:r>
      <w:r>
        <w:rPr>
          <w:rFonts w:ascii="TimesNewRomanPS-ItalicMT" w:hAnsi="TimesNewRomanPS-ItalicMT" w:cs="TimesNewRomanPS-ItalicMT"/>
          <w:i/>
          <w:iCs/>
          <w:color w:val="0000FF"/>
        </w:rPr>
        <w:t>817.463.4190</w:t>
      </w:r>
    </w:p>
    <w:p w14:paraId="405489DE" w14:textId="77777777" w:rsidR="0011229E" w:rsidRDefault="0011229E" w:rsidP="00567FF0">
      <w:pPr>
        <w:autoSpaceDE w:val="0"/>
        <w:autoSpaceDN w:val="0"/>
        <w:adjustRightInd w:val="0"/>
        <w:spacing w:after="0" w:line="240" w:lineRule="auto"/>
        <w:ind w:left="1440"/>
        <w:rPr>
          <w:rFonts w:ascii="TimesNewRomanPS-ItalicMT" w:hAnsi="TimesNewRomanPS-ItalicMT" w:cs="TimesNewRomanPS-ItalicMT"/>
          <w:i/>
          <w:iCs/>
          <w:color w:val="0000FF"/>
        </w:rPr>
      </w:pPr>
    </w:p>
    <w:p w14:paraId="5AA5AD66" w14:textId="676CB0E0" w:rsidR="00093366" w:rsidRDefault="00093366" w:rsidP="0011229E">
      <w:pPr>
        <w:autoSpaceDE w:val="0"/>
        <w:autoSpaceDN w:val="0"/>
        <w:adjustRightInd w:val="0"/>
        <w:spacing w:after="0" w:line="240" w:lineRule="auto"/>
        <w:ind w:left="990" w:hanging="450"/>
        <w:rPr>
          <w:rFonts w:ascii="TimesNewRomanPSMT" w:hAnsi="TimesNewRomanPSMT" w:cs="TimesNewRomanPSMT"/>
          <w:color w:val="000000"/>
        </w:rPr>
      </w:pPr>
      <w:r>
        <w:rPr>
          <w:rFonts w:ascii="TimesNewRomanPSMT" w:hAnsi="TimesNewRomanPSMT" w:cs="TimesNewRomanPSMT"/>
          <w:color w:val="000000"/>
        </w:rPr>
        <w:t>6.2. Addenda may also be issued to modify the Bidding Documents as deemed advisable by</w:t>
      </w:r>
      <w:r w:rsidR="0011229E">
        <w:rPr>
          <w:rFonts w:ascii="TimesNewRomanPSMT" w:hAnsi="TimesNewRomanPSMT" w:cs="TimesNewRomanPSMT"/>
          <w:color w:val="000000"/>
        </w:rPr>
        <w:t xml:space="preserve"> </w:t>
      </w:r>
      <w:r w:rsidR="00F248B4">
        <w:rPr>
          <w:rFonts w:ascii="TimesNewRomanPSMT" w:hAnsi="TimesNewRomanPSMT" w:cs="TimesNewRomanPSMT"/>
          <w:color w:val="000000"/>
        </w:rPr>
        <w:t>FWBG</w:t>
      </w:r>
      <w:r>
        <w:rPr>
          <w:rFonts w:ascii="TimesNewRomanPSMT" w:hAnsi="TimesNewRomanPSMT" w:cs="TimesNewRomanPSMT"/>
          <w:color w:val="000000"/>
        </w:rPr>
        <w:t>.</w:t>
      </w:r>
    </w:p>
    <w:p w14:paraId="3340FAD8" w14:textId="3800F2AE" w:rsidR="00093366" w:rsidRPr="00B66A3B" w:rsidRDefault="00093366" w:rsidP="0011229E">
      <w:pPr>
        <w:autoSpaceDE w:val="0"/>
        <w:autoSpaceDN w:val="0"/>
        <w:adjustRightInd w:val="0"/>
        <w:spacing w:after="0" w:line="240" w:lineRule="auto"/>
        <w:ind w:left="990" w:hanging="450"/>
        <w:rPr>
          <w:rFonts w:ascii="Times New Roman" w:hAnsi="Times New Roman" w:cs="Times New Roman"/>
          <w:color w:val="000000"/>
        </w:rPr>
      </w:pPr>
      <w:r>
        <w:rPr>
          <w:rFonts w:ascii="TimesNewRomanPSMT" w:hAnsi="TimesNewRomanPSMT" w:cs="TimesNewRomanPSMT"/>
          <w:color w:val="000000"/>
        </w:rPr>
        <w:t xml:space="preserve">6.3. Addenda or clarifications may be posted via </w:t>
      </w:r>
      <w:r w:rsidR="00F248B4">
        <w:rPr>
          <w:rFonts w:ascii="TimesNewRomanPSMT" w:hAnsi="TimesNewRomanPSMT" w:cs="TimesNewRomanPSMT"/>
          <w:color w:val="000000"/>
        </w:rPr>
        <w:t>FWBG</w:t>
      </w:r>
      <w:r>
        <w:rPr>
          <w:rFonts w:ascii="TimesNewRomanPSMT" w:hAnsi="TimesNewRomanPSMT" w:cs="TimesNewRomanPSMT"/>
          <w:color w:val="000000"/>
        </w:rPr>
        <w:t>’s electronic document management</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and collaboration system at </w:t>
      </w:r>
      <w:r w:rsidRPr="00154466">
        <w:rPr>
          <w:rFonts w:ascii="Times New Roman" w:hAnsi="Times New Roman" w:cs="Times New Roman"/>
          <w:color w:val="0000FF"/>
        </w:rPr>
        <w:t>https://brit.org/business-opportunities/</w:t>
      </w:r>
      <w:r w:rsidRPr="00154466">
        <w:rPr>
          <w:rFonts w:ascii="Times New Roman" w:hAnsi="Times New Roman" w:cs="Times New Roman"/>
          <w:color w:val="000000"/>
        </w:rPr>
        <w:t>.</w:t>
      </w:r>
    </w:p>
    <w:p w14:paraId="71DA2864" w14:textId="6BFCFD3D" w:rsidR="00093366" w:rsidRDefault="00093366" w:rsidP="0011229E">
      <w:pPr>
        <w:autoSpaceDE w:val="0"/>
        <w:autoSpaceDN w:val="0"/>
        <w:adjustRightInd w:val="0"/>
        <w:spacing w:after="0" w:line="240" w:lineRule="auto"/>
        <w:ind w:left="990" w:hanging="450"/>
        <w:rPr>
          <w:rFonts w:ascii="TimesNewRomanPSMT" w:hAnsi="TimesNewRomanPSMT" w:cs="TimesNewRomanPSMT"/>
          <w:color w:val="000000"/>
        </w:rPr>
      </w:pPr>
      <w:r>
        <w:rPr>
          <w:rFonts w:ascii="TimesNewRomanPSMT" w:hAnsi="TimesNewRomanPSMT" w:cs="TimesNewRomanPSMT"/>
          <w:color w:val="000000"/>
        </w:rPr>
        <w:t xml:space="preserve">6.4. A </w:t>
      </w:r>
      <w:r w:rsidR="00B66A3B">
        <w:rPr>
          <w:rFonts w:ascii="TimesNewRomanPSMT" w:hAnsi="TimesNewRomanPSMT" w:cs="TimesNewRomanPSMT"/>
          <w:color w:val="000000"/>
        </w:rPr>
        <w:t>Prebid</w:t>
      </w:r>
      <w:r>
        <w:rPr>
          <w:rFonts w:ascii="TimesNewRomanPSMT" w:hAnsi="TimesNewRomanPSMT" w:cs="TimesNewRomanPSMT"/>
          <w:color w:val="000000"/>
        </w:rPr>
        <w:t xml:space="preserve"> conference may be held at </w:t>
      </w:r>
      <w:r w:rsidR="0097307B">
        <w:rPr>
          <w:rFonts w:ascii="TimesNewRomanPSMT" w:hAnsi="TimesNewRomanPSMT" w:cs="TimesNewRomanPSMT"/>
          <w:color w:val="000000"/>
        </w:rPr>
        <w:t>a</w:t>
      </w:r>
      <w:r>
        <w:rPr>
          <w:rFonts w:ascii="TimesNewRomanPSMT" w:hAnsi="TimesNewRomanPSMT" w:cs="TimesNewRomanPSMT"/>
          <w:color w:val="000000"/>
        </w:rPr>
        <w:t xml:space="preserve"> time and place indicated in the Advertisement or</w:t>
      </w:r>
      <w:r w:rsidR="0011229E">
        <w:rPr>
          <w:rFonts w:ascii="TimesNewRomanPSMT" w:hAnsi="TimesNewRomanPSMT" w:cs="TimesNewRomanPSMT"/>
          <w:color w:val="000000"/>
        </w:rPr>
        <w:t xml:space="preserve"> </w:t>
      </w:r>
      <w:r>
        <w:rPr>
          <w:rFonts w:ascii="TimesNewRomanPSMT" w:hAnsi="TimesNewRomanPSMT" w:cs="TimesNewRomanPSMT"/>
          <w:color w:val="000000"/>
        </w:rPr>
        <w:t>INVITATION TO BIDDERS. Representatives of</w:t>
      </w:r>
      <w:r w:rsidR="00F248B4">
        <w:rPr>
          <w:rFonts w:ascii="TimesNewRomanPSMT" w:hAnsi="TimesNewRomanPSMT" w:cs="TimesNewRomanPSMT"/>
          <w:color w:val="000000"/>
        </w:rPr>
        <w:t xml:space="preserve"> FWBG</w:t>
      </w:r>
      <w:r>
        <w:rPr>
          <w:rFonts w:ascii="TimesNewRomanPSMT" w:hAnsi="TimesNewRomanPSMT" w:cs="TimesNewRomanPSMT"/>
          <w:color w:val="000000"/>
        </w:rPr>
        <w:t xml:space="preserve"> will be present to discuss the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Project. Bidders are encouraged to attend and participate in the conference. </w:t>
      </w:r>
      <w:r w:rsidR="00F248B4">
        <w:rPr>
          <w:rFonts w:ascii="TimesNewRomanPSMT" w:hAnsi="TimesNewRomanPSMT" w:cs="TimesNewRomanPSMT"/>
          <w:color w:val="000000"/>
        </w:rPr>
        <w:t>FWBG</w:t>
      </w:r>
      <w:r>
        <w:rPr>
          <w:rFonts w:ascii="TimesNewRomanPSMT" w:hAnsi="TimesNewRomanPSMT" w:cs="TimesNewRomanPSMT"/>
          <w:color w:val="000000"/>
        </w:rPr>
        <w:t xml:space="preserve"> will</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transmit to all prospective Bidders of record such Addenda as </w:t>
      </w:r>
      <w:r w:rsidR="00F248B4">
        <w:rPr>
          <w:rFonts w:ascii="TimesNewRomanPSMT" w:hAnsi="TimesNewRomanPSMT" w:cs="TimesNewRomanPSMT"/>
          <w:color w:val="000000"/>
        </w:rPr>
        <w:t>FWBG</w:t>
      </w:r>
      <w:r>
        <w:rPr>
          <w:rFonts w:ascii="TimesNewRomanPSMT" w:hAnsi="TimesNewRomanPSMT" w:cs="TimesNewRomanPSMT"/>
          <w:color w:val="000000"/>
        </w:rPr>
        <w:t xml:space="preserve"> considers necessary</w:t>
      </w:r>
      <w:r w:rsidR="0011229E">
        <w:rPr>
          <w:rFonts w:ascii="TimesNewRomanPSMT" w:hAnsi="TimesNewRomanPSMT" w:cs="TimesNewRomanPSMT"/>
          <w:color w:val="000000"/>
        </w:rPr>
        <w:t xml:space="preserve"> </w:t>
      </w:r>
      <w:r>
        <w:rPr>
          <w:rFonts w:ascii="TimesNewRomanPSMT" w:hAnsi="TimesNewRomanPSMT" w:cs="TimesNewRomanPSMT"/>
          <w:color w:val="000000"/>
        </w:rPr>
        <w:t>in response to questions arising at the conference. Oral statements may not be relied</w:t>
      </w:r>
      <w:r w:rsidR="0011229E">
        <w:rPr>
          <w:rFonts w:ascii="TimesNewRomanPSMT" w:hAnsi="TimesNewRomanPSMT" w:cs="TimesNewRomanPSMT"/>
          <w:color w:val="000000"/>
        </w:rPr>
        <w:t xml:space="preserve"> </w:t>
      </w:r>
      <w:r>
        <w:rPr>
          <w:rFonts w:ascii="TimesNewRomanPSMT" w:hAnsi="TimesNewRomanPSMT" w:cs="TimesNewRomanPSMT"/>
          <w:color w:val="000000"/>
        </w:rPr>
        <w:t>upon and will not be binding or legally effective.</w:t>
      </w:r>
    </w:p>
    <w:p w14:paraId="428ACF2D" w14:textId="77777777" w:rsidR="0011229E" w:rsidRDefault="0011229E" w:rsidP="0011229E">
      <w:pPr>
        <w:autoSpaceDE w:val="0"/>
        <w:autoSpaceDN w:val="0"/>
        <w:adjustRightInd w:val="0"/>
        <w:spacing w:after="0" w:line="240" w:lineRule="auto"/>
        <w:ind w:left="990" w:hanging="450"/>
        <w:rPr>
          <w:rFonts w:ascii="TimesNewRomanPSMT" w:hAnsi="TimesNewRomanPSMT" w:cs="TimesNewRomanPSMT"/>
          <w:color w:val="000000"/>
        </w:rPr>
      </w:pPr>
    </w:p>
    <w:p w14:paraId="594C7FBC" w14:textId="0D08C236"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7.</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Bid Security</w:t>
      </w:r>
    </w:p>
    <w:p w14:paraId="13806F2C" w14:textId="3D2C121D" w:rsidR="00093366" w:rsidRDefault="00093366" w:rsidP="0011229E">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 xml:space="preserve">7.1. Each Bid must be accompanied by Bid Bond made payable to </w:t>
      </w:r>
      <w:r w:rsidR="00F248B4">
        <w:rPr>
          <w:rFonts w:ascii="TimesNewRomanPSMT" w:hAnsi="TimesNewRomanPSMT" w:cs="TimesNewRomanPSMT"/>
          <w:color w:val="000000"/>
        </w:rPr>
        <w:t>FWBG</w:t>
      </w:r>
      <w:r>
        <w:rPr>
          <w:rFonts w:ascii="TimesNewRomanPSMT" w:hAnsi="TimesNewRomanPSMT" w:cs="TimesNewRomanPSMT"/>
          <w:color w:val="000000"/>
        </w:rPr>
        <w:t xml:space="preserve"> in an amount of five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percent </w:t>
      </w:r>
      <w:r w:rsidR="00B6629E">
        <w:rPr>
          <w:rFonts w:ascii="TimesNewRomanPSMT" w:hAnsi="TimesNewRomanPSMT" w:cs="TimesNewRomanPSMT"/>
          <w:color w:val="000000"/>
        </w:rPr>
        <w:t xml:space="preserve">(5%) </w:t>
      </w:r>
      <w:r>
        <w:rPr>
          <w:rFonts w:ascii="TimesNewRomanPSMT" w:hAnsi="TimesNewRomanPSMT" w:cs="TimesNewRomanPSMT"/>
          <w:color w:val="000000"/>
        </w:rPr>
        <w:t>of Bidder's maximum Bid price on form attached</w:t>
      </w:r>
      <w:r>
        <w:rPr>
          <w:rFonts w:ascii="TimesNewRomanPS-ItalicMT" w:hAnsi="TimesNewRomanPS-ItalicMT" w:cs="TimesNewRomanPS-ItalicMT"/>
          <w:i/>
          <w:iCs/>
          <w:color w:val="000000"/>
        </w:rPr>
        <w:t xml:space="preserve">, </w:t>
      </w:r>
      <w:r>
        <w:rPr>
          <w:rFonts w:ascii="TimesNewRomanPSMT" w:hAnsi="TimesNewRomanPSMT" w:cs="TimesNewRomanPSMT"/>
          <w:color w:val="000000"/>
        </w:rPr>
        <w:t>issued by a surety meeting</w:t>
      </w:r>
      <w:r w:rsidR="0011229E">
        <w:rPr>
          <w:rFonts w:ascii="TimesNewRomanPSMT" w:hAnsi="TimesNewRomanPSMT" w:cs="TimesNewRomanPSMT"/>
          <w:color w:val="000000"/>
        </w:rPr>
        <w:t xml:space="preserve"> </w:t>
      </w:r>
      <w:r>
        <w:rPr>
          <w:rFonts w:ascii="TimesNewRomanPSMT" w:hAnsi="TimesNewRomanPSMT" w:cs="TimesNewRomanPSMT"/>
          <w:color w:val="000000"/>
        </w:rPr>
        <w:t>the requirements of Paragraphs 5.01 of the General Conditions.</w:t>
      </w:r>
    </w:p>
    <w:p w14:paraId="4B10177D" w14:textId="3B0B6AA9" w:rsidR="00093366" w:rsidRDefault="00093366" w:rsidP="0011229E">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lastRenderedPageBreak/>
        <w:t>7.2. The Bid Bond of all Bidders will be retained until the conditions of the Notice of Award</w:t>
      </w:r>
      <w:r w:rsidR="0011229E">
        <w:rPr>
          <w:rFonts w:ascii="TimesNewRomanPSMT" w:hAnsi="TimesNewRomanPSMT" w:cs="TimesNewRomanPSMT"/>
          <w:color w:val="000000"/>
        </w:rPr>
        <w:t xml:space="preserve"> </w:t>
      </w:r>
      <w:r>
        <w:rPr>
          <w:rFonts w:ascii="TimesNewRomanPSMT" w:hAnsi="TimesNewRomanPSMT" w:cs="TimesNewRomanPSMT"/>
          <w:color w:val="000000"/>
        </w:rPr>
        <w:t>have been satisfied. If the Successful Bidder fails to execute and deliver the complete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Agreement within 10 days after the Notice of Award, </w:t>
      </w:r>
      <w:r w:rsidR="00F248B4">
        <w:rPr>
          <w:rFonts w:ascii="TimesNewRomanPSMT" w:hAnsi="TimesNewRomanPSMT" w:cs="TimesNewRomanPSMT"/>
          <w:color w:val="000000"/>
        </w:rPr>
        <w:t xml:space="preserve">FWBG </w:t>
      </w:r>
      <w:r>
        <w:rPr>
          <w:rFonts w:ascii="TimesNewRomanPSMT" w:hAnsi="TimesNewRomanPSMT" w:cs="TimesNewRomanPSMT"/>
          <w:color w:val="000000"/>
        </w:rPr>
        <w:t>may consider Bidder to be</w:t>
      </w:r>
      <w:r w:rsidR="0011229E">
        <w:rPr>
          <w:rFonts w:ascii="TimesNewRomanPSMT" w:hAnsi="TimesNewRomanPSMT" w:cs="TimesNewRomanPSMT"/>
          <w:color w:val="000000"/>
        </w:rPr>
        <w:t xml:space="preserve"> </w:t>
      </w:r>
      <w:r>
        <w:rPr>
          <w:rFonts w:ascii="TimesNewRomanPSMT" w:hAnsi="TimesNewRomanPSMT" w:cs="TimesNewRomanPSMT"/>
          <w:color w:val="000000"/>
        </w:rPr>
        <w:t>in default, rescind the Notice of Award, and the Bid Bond of that Bidder will be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forfeited. Such forfeiture shall be </w:t>
      </w:r>
      <w:r w:rsidR="00F248B4">
        <w:rPr>
          <w:rFonts w:ascii="TimesNewRomanPSMT" w:hAnsi="TimesNewRomanPSMT" w:cs="TimesNewRomanPSMT"/>
          <w:color w:val="000000"/>
        </w:rPr>
        <w:t>FWBG</w:t>
      </w:r>
      <w:r>
        <w:rPr>
          <w:rFonts w:ascii="TimesNewRomanPSMT" w:hAnsi="TimesNewRomanPSMT" w:cs="TimesNewRomanPSMT"/>
          <w:color w:val="000000"/>
        </w:rPr>
        <w:t>'s exclusive remedy if Bidder defaults. The Bid</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Bond of all other Bidders whom </w:t>
      </w:r>
      <w:r w:rsidR="00F248B4">
        <w:rPr>
          <w:rFonts w:ascii="TimesNewRomanPSMT" w:hAnsi="TimesNewRomanPSMT" w:cs="TimesNewRomanPSMT"/>
          <w:color w:val="000000"/>
        </w:rPr>
        <w:t>FWBG</w:t>
      </w:r>
      <w:r>
        <w:rPr>
          <w:rFonts w:ascii="TimesNewRomanPSMT" w:hAnsi="TimesNewRomanPSMT" w:cs="TimesNewRomanPSMT"/>
          <w:color w:val="000000"/>
        </w:rPr>
        <w:t xml:space="preserve"> believes to have a reasonable chance of receiving</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the award will be retained by </w:t>
      </w:r>
      <w:r w:rsidR="00F248B4">
        <w:rPr>
          <w:rFonts w:ascii="TimesNewRomanPSMT" w:hAnsi="TimesNewRomanPSMT" w:cs="TimesNewRomanPSMT"/>
          <w:color w:val="000000"/>
        </w:rPr>
        <w:t>FWBG</w:t>
      </w:r>
      <w:r>
        <w:rPr>
          <w:rFonts w:ascii="TimesNewRomanPSMT" w:hAnsi="TimesNewRomanPSMT" w:cs="TimesNewRomanPSMT"/>
          <w:color w:val="000000"/>
        </w:rPr>
        <w:t xml:space="preserve"> until final contract execution.</w:t>
      </w:r>
    </w:p>
    <w:p w14:paraId="04E87C77" w14:textId="77777777" w:rsidR="0011229E" w:rsidRDefault="0011229E" w:rsidP="00141C79">
      <w:pPr>
        <w:autoSpaceDE w:val="0"/>
        <w:autoSpaceDN w:val="0"/>
        <w:adjustRightInd w:val="0"/>
        <w:spacing w:after="0" w:line="240" w:lineRule="auto"/>
        <w:rPr>
          <w:rFonts w:ascii="TimesNewRomanPSMT" w:hAnsi="TimesNewRomanPSMT" w:cs="TimesNewRomanPSMT"/>
          <w:color w:val="000000"/>
        </w:rPr>
      </w:pPr>
    </w:p>
    <w:p w14:paraId="4361EE27" w14:textId="0B96183F"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8.</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Contract Times</w:t>
      </w:r>
    </w:p>
    <w:p w14:paraId="795BA49D" w14:textId="34646A42"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The number of days within which, or the dates by which, Milestones are to be achieved in</w:t>
      </w:r>
      <w:r w:rsidR="0011229E">
        <w:rPr>
          <w:rFonts w:ascii="TimesNewRomanPSMT" w:hAnsi="TimesNewRomanPSMT" w:cs="TimesNewRomanPSMT"/>
          <w:color w:val="000000"/>
        </w:rPr>
        <w:t xml:space="preserve"> </w:t>
      </w:r>
      <w:r>
        <w:rPr>
          <w:rFonts w:ascii="TimesNewRomanPSMT" w:hAnsi="TimesNewRomanPSMT" w:cs="TimesNewRomanPSMT"/>
          <w:color w:val="000000"/>
        </w:rPr>
        <w:t>accordance with the General Requirements and the Work is to be completed and ready for</w:t>
      </w:r>
      <w:r w:rsidR="0011229E">
        <w:rPr>
          <w:rFonts w:ascii="TimesNewRomanPSMT" w:hAnsi="TimesNewRomanPSMT" w:cs="TimesNewRomanPSMT"/>
          <w:color w:val="000000"/>
        </w:rPr>
        <w:t xml:space="preserve"> </w:t>
      </w:r>
      <w:r>
        <w:rPr>
          <w:rFonts w:ascii="TimesNewRomanPSMT" w:hAnsi="TimesNewRomanPSMT" w:cs="TimesNewRomanPSMT"/>
          <w:color w:val="000000"/>
        </w:rPr>
        <w:t>Final Acceptance is set forth in the Agreement or incorporated therein by reference to the</w:t>
      </w:r>
      <w:r w:rsidR="0011229E">
        <w:rPr>
          <w:rFonts w:ascii="TimesNewRomanPSMT" w:hAnsi="TimesNewRomanPSMT" w:cs="TimesNewRomanPSMT"/>
          <w:color w:val="000000"/>
        </w:rPr>
        <w:t xml:space="preserve"> </w:t>
      </w:r>
      <w:r>
        <w:rPr>
          <w:rFonts w:ascii="TimesNewRomanPSMT" w:hAnsi="TimesNewRomanPSMT" w:cs="TimesNewRomanPSMT"/>
          <w:color w:val="000000"/>
        </w:rPr>
        <w:t>attached Bid Form.</w:t>
      </w:r>
    </w:p>
    <w:p w14:paraId="018CFE06" w14:textId="77777777" w:rsidR="0011229E" w:rsidRDefault="0011229E" w:rsidP="00093366">
      <w:pPr>
        <w:autoSpaceDE w:val="0"/>
        <w:autoSpaceDN w:val="0"/>
        <w:adjustRightInd w:val="0"/>
        <w:spacing w:after="0" w:line="240" w:lineRule="auto"/>
        <w:rPr>
          <w:rFonts w:ascii="TimesNewRomanPSMT" w:hAnsi="TimesNewRomanPSMT" w:cs="TimesNewRomanPSMT"/>
          <w:color w:val="000000"/>
        </w:rPr>
      </w:pPr>
    </w:p>
    <w:p w14:paraId="4BC70EE0" w14:textId="2D14AC6B"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9.</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Liquidated Damages</w:t>
      </w:r>
    </w:p>
    <w:p w14:paraId="2E927A52" w14:textId="1350260C"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Provisions for liquidated damages are set forth in the Agreement.</w:t>
      </w:r>
    </w:p>
    <w:p w14:paraId="04D04FCA" w14:textId="77777777" w:rsidR="0011229E" w:rsidRDefault="0011229E" w:rsidP="0011229E">
      <w:pPr>
        <w:autoSpaceDE w:val="0"/>
        <w:autoSpaceDN w:val="0"/>
        <w:adjustRightInd w:val="0"/>
        <w:spacing w:after="0" w:line="240" w:lineRule="auto"/>
        <w:ind w:left="450"/>
        <w:rPr>
          <w:rFonts w:ascii="TimesNewRomanPSMT" w:hAnsi="TimesNewRomanPSMT" w:cs="TimesNewRomanPSMT"/>
          <w:color w:val="000000"/>
        </w:rPr>
      </w:pPr>
    </w:p>
    <w:p w14:paraId="446B788D" w14:textId="05DFBE8C"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10.</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Substitute and "Or-Equal" Items</w:t>
      </w:r>
    </w:p>
    <w:p w14:paraId="69FC8E1D"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The Contract, if awarded, will be on the basis of materials and equipment described in the</w:t>
      </w:r>
    </w:p>
    <w:p w14:paraId="18E4E706"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Bidding Documents without consideration of possible substitute or "or-equal" items.</w:t>
      </w:r>
    </w:p>
    <w:p w14:paraId="207F87A8" w14:textId="55457B3A"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Whenever it is indicated or specified in the Bidding Documents that a "substitute" or "or</w:t>
      </w:r>
      <w:r w:rsidR="00F814EF">
        <w:rPr>
          <w:rFonts w:ascii="TimesNewRomanPSMT" w:hAnsi="TimesNewRomanPSMT" w:cs="TimesNewRomanPSMT"/>
          <w:color w:val="000000"/>
        </w:rPr>
        <w:t xml:space="preserve"> </w:t>
      </w:r>
      <w:r>
        <w:rPr>
          <w:rFonts w:ascii="TimesNewRomanPSMT" w:hAnsi="TimesNewRomanPSMT" w:cs="TimesNewRomanPSMT"/>
          <w:color w:val="000000"/>
        </w:rPr>
        <w:t>equal"</w:t>
      </w:r>
    </w:p>
    <w:p w14:paraId="5783ED87"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item of material or equipment may be furnished or used by Contractor if acceptable to</w:t>
      </w:r>
    </w:p>
    <w:p w14:paraId="7B3C4867" w14:textId="47B61B45" w:rsidR="00093366" w:rsidRDefault="00F814EF"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FWBG</w:t>
      </w:r>
      <w:r w:rsidR="00093366">
        <w:rPr>
          <w:rFonts w:ascii="TimesNewRomanPSMT" w:hAnsi="TimesNewRomanPSMT" w:cs="TimesNewRomanPSMT"/>
          <w:color w:val="000000"/>
        </w:rPr>
        <w:t xml:space="preserve">, application for such acceptance will not be considered by </w:t>
      </w:r>
      <w:r>
        <w:rPr>
          <w:rFonts w:ascii="TimesNewRomanPSMT" w:hAnsi="TimesNewRomanPSMT" w:cs="TimesNewRomanPSMT"/>
          <w:color w:val="000000"/>
        </w:rPr>
        <w:t>FWBG</w:t>
      </w:r>
      <w:r w:rsidR="00093366">
        <w:rPr>
          <w:rFonts w:ascii="TimesNewRomanPSMT" w:hAnsi="TimesNewRomanPSMT" w:cs="TimesNewRomanPSMT"/>
          <w:color w:val="000000"/>
        </w:rPr>
        <w:t xml:space="preserve"> until after the</w:t>
      </w:r>
    </w:p>
    <w:p w14:paraId="52B29AFE" w14:textId="77777777" w:rsidR="00093366" w:rsidRDefault="00093366" w:rsidP="0011229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Effective Date of the Agreement. The procedure for submission of any such application by</w:t>
      </w:r>
    </w:p>
    <w:p w14:paraId="7A9582D4" w14:textId="2762120B" w:rsidR="00093366" w:rsidRPr="000F626E" w:rsidRDefault="00093366" w:rsidP="000F626E">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 xml:space="preserve">Contractor and consideration by </w:t>
      </w:r>
      <w:r w:rsidR="00F814EF">
        <w:rPr>
          <w:rFonts w:ascii="TimesNewRomanPSMT" w:hAnsi="TimesNewRomanPSMT" w:cs="TimesNewRomanPSMT"/>
          <w:color w:val="000000"/>
        </w:rPr>
        <w:t>FWBG</w:t>
      </w:r>
      <w:r>
        <w:rPr>
          <w:rFonts w:ascii="TimesNewRomanPSMT" w:hAnsi="TimesNewRomanPSMT" w:cs="TimesNewRomanPSMT"/>
          <w:color w:val="000000"/>
        </w:rPr>
        <w:t xml:space="preserve"> </w:t>
      </w:r>
      <w:proofErr w:type="gramStart"/>
      <w:r>
        <w:rPr>
          <w:rFonts w:ascii="TimesNewRomanPSMT" w:hAnsi="TimesNewRomanPSMT" w:cs="TimesNewRomanPSMT"/>
          <w:color w:val="000000"/>
        </w:rPr>
        <w:t>is</w:t>
      </w:r>
      <w:proofErr w:type="gramEnd"/>
      <w:r>
        <w:rPr>
          <w:rFonts w:ascii="TimesNewRomanPSMT" w:hAnsi="TimesNewRomanPSMT" w:cs="TimesNewRomanPSMT"/>
          <w:color w:val="000000"/>
        </w:rPr>
        <w:t xml:space="preserve"> set forth in </w:t>
      </w:r>
      <w:r w:rsidRPr="000F626E">
        <w:rPr>
          <w:rFonts w:ascii="TimesNewRomanPSMT" w:hAnsi="TimesNewRomanPSMT" w:cs="TimesNewRomanPSMT"/>
          <w:color w:val="000000"/>
        </w:rPr>
        <w:t>the General Conditions and is supplemented in</w:t>
      </w:r>
      <w:r w:rsidR="006868A3">
        <w:rPr>
          <w:rFonts w:ascii="TimesNewRomanPSMT" w:hAnsi="TimesNewRomanPSMT" w:cs="TimesNewRomanPSMT"/>
          <w:color w:val="000000"/>
        </w:rPr>
        <w:t xml:space="preserve"> </w:t>
      </w:r>
      <w:r w:rsidRPr="000F626E">
        <w:rPr>
          <w:rFonts w:ascii="TimesNewRomanPSMT" w:hAnsi="TimesNewRomanPSMT" w:cs="TimesNewRomanPSMT"/>
          <w:color w:val="000000"/>
        </w:rPr>
        <w:t>the General</w:t>
      </w:r>
      <w:r w:rsidR="000F626E" w:rsidRPr="000F626E">
        <w:rPr>
          <w:rFonts w:ascii="TimesNewRomanPSMT" w:hAnsi="TimesNewRomanPSMT" w:cs="TimesNewRomanPSMT"/>
          <w:color w:val="000000"/>
        </w:rPr>
        <w:t xml:space="preserve"> </w:t>
      </w:r>
      <w:r w:rsidRPr="000F626E">
        <w:rPr>
          <w:rFonts w:ascii="TimesNewRomanPSMT" w:hAnsi="TimesNewRomanPSMT" w:cs="TimesNewRomanPSMT"/>
          <w:color w:val="000000"/>
        </w:rPr>
        <w:t>Requirements.</w:t>
      </w:r>
    </w:p>
    <w:p w14:paraId="0C8F7B6E" w14:textId="77777777" w:rsidR="0011229E" w:rsidRDefault="0011229E" w:rsidP="0011229E">
      <w:pPr>
        <w:autoSpaceDE w:val="0"/>
        <w:autoSpaceDN w:val="0"/>
        <w:adjustRightInd w:val="0"/>
        <w:spacing w:after="0" w:line="240" w:lineRule="auto"/>
        <w:ind w:left="450"/>
        <w:rPr>
          <w:rFonts w:ascii="TimesNewRomanPSMT" w:hAnsi="TimesNewRomanPSMT" w:cs="TimesNewRomanPSMT"/>
          <w:color w:val="000000"/>
        </w:rPr>
      </w:pPr>
    </w:p>
    <w:p w14:paraId="54C8EC1C" w14:textId="5739D69A"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11.</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Subcontractors, Suppliers and Others</w:t>
      </w:r>
    </w:p>
    <w:p w14:paraId="2AD14B77" w14:textId="7165C9A9"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11.1.</w:t>
      </w:r>
      <w:r w:rsidR="0011229E">
        <w:rPr>
          <w:rFonts w:ascii="TimesNewRomanPSMT" w:hAnsi="TimesNewRomanPSMT" w:cs="TimesNewRomanPSMT"/>
          <w:color w:val="000000"/>
        </w:rPr>
        <w:tab/>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In accordance with the City’s Business Equity Ordinance No. 24534-11-2020 </w:t>
      </w:r>
      <w:r w:rsidR="00F814EF">
        <w:rPr>
          <w:rFonts w:ascii="TimesNewRomanPSMT" w:hAnsi="TimesNewRomanPSMT" w:cs="TimesNewRomanPSMT"/>
          <w:color w:val="000000"/>
        </w:rPr>
        <w:t>FWBG</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has </w:t>
      </w:r>
      <w:r w:rsidR="006868A3">
        <w:rPr>
          <w:rFonts w:ascii="TimesNewRomanPSMT" w:hAnsi="TimesNewRomanPSMT" w:cs="TimesNewRomanPSMT"/>
          <w:color w:val="000000"/>
        </w:rPr>
        <w:t xml:space="preserve">a goal of ten percentage (10%) </w:t>
      </w:r>
      <w:r>
        <w:rPr>
          <w:rFonts w:ascii="TimesNewRomanPSMT" w:hAnsi="TimesNewRomanPSMT" w:cs="TimesNewRomanPSMT"/>
          <w:color w:val="000000"/>
        </w:rPr>
        <w:t>for the participation of minority business and/or women business</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enterprises in </w:t>
      </w:r>
      <w:r w:rsidR="00F814EF">
        <w:rPr>
          <w:rFonts w:ascii="TimesNewRomanPSMT" w:hAnsi="TimesNewRomanPSMT" w:cs="TimesNewRomanPSMT"/>
          <w:color w:val="000000"/>
        </w:rPr>
        <w:t>FWBG</w:t>
      </w:r>
      <w:r>
        <w:rPr>
          <w:rFonts w:ascii="TimesNewRomanPSMT" w:hAnsi="TimesNewRomanPSMT" w:cs="TimesNewRomanPSMT"/>
          <w:color w:val="000000"/>
        </w:rPr>
        <w:t xml:space="preserve"> contracts</w:t>
      </w:r>
      <w:r w:rsidR="00212828">
        <w:rPr>
          <w:rFonts w:ascii="TimesNewRomanPSMT" w:hAnsi="TimesNewRomanPSMT" w:cs="TimesNewRomanPSMT"/>
          <w:color w:val="000000"/>
        </w:rPr>
        <w:t xml:space="preserve"> over One Hundred Thousand Dollars ($100,000.00)</w:t>
      </w:r>
      <w:r>
        <w:rPr>
          <w:rFonts w:ascii="TimesNewRomanPSMT" w:hAnsi="TimesNewRomanPSMT" w:cs="TimesNewRomanPSMT"/>
          <w:color w:val="000000"/>
        </w:rPr>
        <w:t>. A copy of the Ordinance can be obtained from the</w:t>
      </w:r>
      <w:r w:rsidR="0011229E">
        <w:rPr>
          <w:rFonts w:ascii="TimesNewRomanPSMT" w:hAnsi="TimesNewRomanPSMT" w:cs="TimesNewRomanPSMT"/>
          <w:color w:val="000000"/>
        </w:rPr>
        <w:t xml:space="preserve"> </w:t>
      </w:r>
      <w:r>
        <w:rPr>
          <w:rFonts w:ascii="TimesNewRomanPSMT" w:hAnsi="TimesNewRomanPSMT" w:cs="TimesNewRomanPSMT"/>
          <w:color w:val="000000"/>
        </w:rPr>
        <w:t>Office of the City Secretary. The Bidder shall submit the Business Equity Utilization</w:t>
      </w:r>
      <w:r w:rsidR="0011229E">
        <w:rPr>
          <w:rFonts w:ascii="TimesNewRomanPSMT" w:hAnsi="TimesNewRomanPSMT" w:cs="TimesNewRomanPSMT"/>
          <w:color w:val="000000"/>
        </w:rPr>
        <w:t xml:space="preserve"> </w:t>
      </w:r>
      <w:r>
        <w:rPr>
          <w:rFonts w:ascii="TimesNewRomanPSMT" w:hAnsi="TimesNewRomanPSMT" w:cs="TimesNewRomanPSMT"/>
          <w:color w:val="000000"/>
        </w:rPr>
        <w:t>Form, Business Equity Prime Contractor Waiver Form and/or Good Faith Effort</w:t>
      </w:r>
      <w:r w:rsidR="0011229E">
        <w:rPr>
          <w:rFonts w:ascii="TimesNewRomanPSMT" w:hAnsi="TimesNewRomanPSMT" w:cs="TimesNewRomanPSMT"/>
          <w:color w:val="000000"/>
        </w:rPr>
        <w:t xml:space="preserve"> </w:t>
      </w:r>
      <w:r>
        <w:rPr>
          <w:rFonts w:ascii="TimesNewRomanPSMT" w:hAnsi="TimesNewRomanPSMT" w:cs="TimesNewRomanPSMT"/>
          <w:color w:val="000000"/>
        </w:rPr>
        <w:t>Form with documentation and/or Business Equity Joint Venture Form, as</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appropriate. The Forms including documentation must be received by </w:t>
      </w:r>
      <w:r w:rsidR="00F814EF">
        <w:rPr>
          <w:rFonts w:ascii="TimesNewRomanPSMT" w:hAnsi="TimesNewRomanPSMT" w:cs="TimesNewRomanPSMT"/>
          <w:color w:val="000000"/>
        </w:rPr>
        <w:t>FWBG</w:t>
      </w:r>
      <w:r>
        <w:rPr>
          <w:rFonts w:ascii="TimesNewRomanPSMT" w:hAnsi="TimesNewRomanPSMT" w:cs="TimesNewRomanPSMT"/>
          <w:color w:val="000000"/>
        </w:rPr>
        <w:t xml:space="preserve"> no later</w:t>
      </w:r>
      <w:r w:rsidR="0011229E">
        <w:rPr>
          <w:rFonts w:ascii="TimesNewRomanPSMT" w:hAnsi="TimesNewRomanPSMT" w:cs="TimesNewRomanPSMT"/>
          <w:color w:val="000000"/>
        </w:rPr>
        <w:t xml:space="preserve"> </w:t>
      </w:r>
      <w:r>
        <w:rPr>
          <w:rFonts w:ascii="TimesNewRomanPSMT" w:hAnsi="TimesNewRomanPSMT" w:cs="TimesNewRomanPSMT"/>
          <w:color w:val="000000"/>
        </w:rPr>
        <w:t>than 2:00 P.M.</w:t>
      </w:r>
      <w:r w:rsidR="00154466">
        <w:rPr>
          <w:rFonts w:ascii="TimesNewRomanPSMT" w:hAnsi="TimesNewRomanPSMT" w:cs="TimesNewRomanPSMT"/>
          <w:color w:val="000000"/>
        </w:rPr>
        <w:t xml:space="preserve"> Central Time</w:t>
      </w:r>
      <w:r>
        <w:rPr>
          <w:rFonts w:ascii="TimesNewRomanPSMT" w:hAnsi="TimesNewRomanPSMT" w:cs="TimesNewRomanPSMT"/>
          <w:color w:val="000000"/>
        </w:rPr>
        <w:t>, on the second business day after the bid opening date. The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Bidder shall obtain a receipt from </w:t>
      </w:r>
      <w:r w:rsidR="00F814EF">
        <w:rPr>
          <w:rFonts w:ascii="TimesNewRomanPSMT" w:hAnsi="TimesNewRomanPSMT" w:cs="TimesNewRomanPSMT"/>
          <w:color w:val="000000"/>
        </w:rPr>
        <w:t>FWBG</w:t>
      </w:r>
      <w:r>
        <w:rPr>
          <w:rFonts w:ascii="TimesNewRomanPSMT" w:hAnsi="TimesNewRomanPSMT" w:cs="TimesNewRomanPSMT"/>
          <w:color w:val="000000"/>
        </w:rPr>
        <w:t xml:space="preserve"> as evidence the documentation was received.</w:t>
      </w:r>
      <w:r w:rsidR="0011229E">
        <w:rPr>
          <w:rFonts w:ascii="TimesNewRomanPSMT" w:hAnsi="TimesNewRomanPSMT" w:cs="TimesNewRomanPSMT"/>
          <w:color w:val="000000"/>
        </w:rPr>
        <w:t xml:space="preserve"> </w:t>
      </w:r>
      <w:r>
        <w:rPr>
          <w:rFonts w:ascii="TimesNewRomanPSMT" w:hAnsi="TimesNewRomanPSMT" w:cs="TimesNewRomanPSMT"/>
          <w:color w:val="000000"/>
        </w:rPr>
        <w:t>Failure to comply shall render the bid as non-responsive.</w:t>
      </w:r>
      <w:r w:rsidR="0011229E">
        <w:rPr>
          <w:rFonts w:ascii="TimesNewRomanPSMT" w:hAnsi="TimesNewRomanPSMT" w:cs="TimesNewRomanPSMT"/>
          <w:color w:val="000000"/>
        </w:rPr>
        <w:t xml:space="preserve"> </w:t>
      </w:r>
      <w:r>
        <w:rPr>
          <w:rFonts w:ascii="TimesNewRomanPSMT" w:hAnsi="TimesNewRomanPSMT" w:cs="TimesNewRomanPSMT"/>
          <w:color w:val="000000"/>
        </w:rPr>
        <w:t>Business Equity Ordinance No. 24534-11-2020</w:t>
      </w:r>
    </w:p>
    <w:p w14:paraId="62FE55B4" w14:textId="77777777" w:rsidR="0011229E" w:rsidRDefault="0011229E" w:rsidP="0011229E">
      <w:pPr>
        <w:autoSpaceDE w:val="0"/>
        <w:autoSpaceDN w:val="0"/>
        <w:adjustRightInd w:val="0"/>
        <w:spacing w:after="0" w:line="240" w:lineRule="auto"/>
        <w:ind w:left="900" w:hanging="540"/>
        <w:rPr>
          <w:rFonts w:ascii="TimesNewRomanPSMT" w:hAnsi="TimesNewRomanPSMT" w:cs="TimesNewRomanPSMT"/>
          <w:color w:val="000000"/>
        </w:rPr>
      </w:pPr>
    </w:p>
    <w:p w14:paraId="0C9725F9" w14:textId="35177A0C"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11.2.</w:t>
      </w:r>
      <w:r w:rsidR="0011229E">
        <w:rPr>
          <w:rFonts w:ascii="TimesNewRomanPSMT" w:hAnsi="TimesNewRomanPSMT" w:cs="TimesNewRomanPSMT"/>
          <w:color w:val="000000"/>
        </w:rPr>
        <w:tab/>
      </w:r>
      <w:r w:rsidR="00305E23">
        <w:rPr>
          <w:rFonts w:ascii="TimesNewRomanPSMT" w:hAnsi="TimesNewRomanPSMT" w:cs="TimesNewRomanPSMT"/>
          <w:color w:val="000000"/>
        </w:rPr>
        <w:t xml:space="preserve"> </w:t>
      </w:r>
      <w:r>
        <w:rPr>
          <w:rFonts w:ascii="TimesNewRomanPSMT" w:hAnsi="TimesNewRomanPSMT" w:cs="TimesNewRomanPSMT"/>
          <w:color w:val="000000"/>
        </w:rPr>
        <w:t>No Contractor shall be required to employ any Subcontractor, Supplier, other person</w:t>
      </w:r>
      <w:r w:rsidR="00305E23">
        <w:rPr>
          <w:rFonts w:ascii="TimesNewRomanPSMT" w:hAnsi="TimesNewRomanPSMT" w:cs="TimesNewRomanPSMT"/>
          <w:color w:val="000000"/>
        </w:rPr>
        <w:t xml:space="preserve"> </w:t>
      </w:r>
      <w:r>
        <w:rPr>
          <w:rFonts w:ascii="TimesNewRomanPSMT" w:hAnsi="TimesNewRomanPSMT" w:cs="TimesNewRomanPSMT"/>
          <w:color w:val="000000"/>
        </w:rPr>
        <w:t>or organization against whom Contractor has reasonable objection.</w:t>
      </w:r>
    </w:p>
    <w:p w14:paraId="6EE6F967" w14:textId="77777777" w:rsidR="0011229E" w:rsidRDefault="0011229E" w:rsidP="0011229E">
      <w:pPr>
        <w:autoSpaceDE w:val="0"/>
        <w:autoSpaceDN w:val="0"/>
        <w:adjustRightInd w:val="0"/>
        <w:spacing w:after="0" w:line="240" w:lineRule="auto"/>
        <w:ind w:left="900"/>
        <w:rPr>
          <w:rFonts w:ascii="TimesNewRomanPSMT" w:hAnsi="TimesNewRomanPSMT" w:cs="TimesNewRomanPSMT"/>
          <w:color w:val="000000"/>
        </w:rPr>
      </w:pPr>
    </w:p>
    <w:p w14:paraId="1D987CA7" w14:textId="70CBBDF7" w:rsidR="00093366" w:rsidRDefault="00093366" w:rsidP="0011229E">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12.</w:t>
      </w:r>
      <w:r w:rsidR="0011229E">
        <w:rPr>
          <w:rFonts w:ascii="TimesNewRomanPS-BoldMT" w:hAnsi="TimesNewRomanPS-BoldMT" w:cs="TimesNewRomanPS-BoldMT"/>
          <w:b/>
          <w:bCs/>
          <w:color w:val="000000"/>
        </w:rPr>
        <w:tab/>
      </w:r>
      <w:r>
        <w:rPr>
          <w:rFonts w:ascii="TimesNewRomanPS-BoldMT" w:hAnsi="TimesNewRomanPS-BoldMT" w:cs="TimesNewRomanPS-BoldMT"/>
          <w:b/>
          <w:bCs/>
          <w:color w:val="000000"/>
        </w:rPr>
        <w:t>Bid Form</w:t>
      </w:r>
    </w:p>
    <w:p w14:paraId="19A60C51" w14:textId="32491296"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12.1. The Bid Form is included with the Bidding Documents; additional copies may be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obtained from </w:t>
      </w:r>
      <w:r w:rsidR="00F814EF">
        <w:rPr>
          <w:rFonts w:ascii="TimesNewRomanPSMT" w:hAnsi="TimesNewRomanPSMT" w:cs="TimesNewRomanPSMT"/>
          <w:color w:val="000000"/>
        </w:rPr>
        <w:t>FWBG</w:t>
      </w:r>
      <w:r>
        <w:rPr>
          <w:rFonts w:ascii="TimesNewRomanPSMT" w:hAnsi="TimesNewRomanPSMT" w:cs="TimesNewRomanPSMT"/>
          <w:color w:val="000000"/>
        </w:rPr>
        <w:t>.</w:t>
      </w:r>
    </w:p>
    <w:p w14:paraId="69E963DB" w14:textId="6037DA47"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12.2. All blanks on the Bid Form must be completed by printing in ink and the Bid Form</w:t>
      </w:r>
      <w:r w:rsidR="0011229E">
        <w:rPr>
          <w:rFonts w:ascii="TimesNewRomanPSMT" w:hAnsi="TimesNewRomanPSMT" w:cs="TimesNewRomanPSMT"/>
          <w:color w:val="000000"/>
        </w:rPr>
        <w:t xml:space="preserve"> </w:t>
      </w:r>
      <w:r>
        <w:rPr>
          <w:rFonts w:ascii="TimesNewRomanPSMT" w:hAnsi="TimesNewRomanPSMT" w:cs="TimesNewRomanPSMT"/>
          <w:color w:val="000000"/>
        </w:rPr>
        <w:t>signed in ink. Erasures or alterations shall be initialed in ink by the person signing</w:t>
      </w:r>
      <w:r w:rsidR="0011229E">
        <w:rPr>
          <w:rFonts w:ascii="TimesNewRomanPSMT" w:hAnsi="TimesNewRomanPSMT" w:cs="TimesNewRomanPSMT"/>
          <w:color w:val="000000"/>
        </w:rPr>
        <w:t xml:space="preserve"> </w:t>
      </w:r>
      <w:r>
        <w:rPr>
          <w:rFonts w:ascii="TimesNewRomanPSMT" w:hAnsi="TimesNewRomanPSMT" w:cs="TimesNewRomanPSMT"/>
          <w:color w:val="000000"/>
        </w:rPr>
        <w:t>the Bid Form. A Bid price shall be indicated for each Bid item, alternative, and unit</w:t>
      </w:r>
      <w:r w:rsidR="0011229E">
        <w:rPr>
          <w:rFonts w:ascii="TimesNewRomanPSMT" w:hAnsi="TimesNewRomanPSMT" w:cs="TimesNewRomanPSMT"/>
          <w:color w:val="000000"/>
        </w:rPr>
        <w:t xml:space="preserve"> </w:t>
      </w:r>
      <w:r>
        <w:rPr>
          <w:rFonts w:ascii="TimesNewRomanPSMT" w:hAnsi="TimesNewRomanPSMT" w:cs="TimesNewRomanPSMT"/>
          <w:color w:val="000000"/>
        </w:rPr>
        <w:t>price item listed therein. In the case of optional alternatives, the words "No Bid,"</w:t>
      </w:r>
      <w:r w:rsidR="0011229E">
        <w:rPr>
          <w:rFonts w:ascii="TimesNewRomanPSMT" w:hAnsi="TimesNewRomanPSMT" w:cs="TimesNewRomanPSMT"/>
          <w:color w:val="000000"/>
        </w:rPr>
        <w:t xml:space="preserve"> </w:t>
      </w:r>
      <w:r>
        <w:rPr>
          <w:rFonts w:ascii="TimesNewRomanPSMT" w:hAnsi="TimesNewRomanPSMT" w:cs="TimesNewRomanPSMT"/>
          <w:color w:val="000000"/>
        </w:rPr>
        <w:t>"No Change," or "Not Applicable" may be entered. Bidder shall state the prices,</w:t>
      </w:r>
      <w:r w:rsidR="0011229E">
        <w:rPr>
          <w:rFonts w:ascii="TimesNewRomanPSMT" w:hAnsi="TimesNewRomanPSMT" w:cs="TimesNewRomanPSMT"/>
          <w:color w:val="000000"/>
        </w:rPr>
        <w:t xml:space="preserve"> </w:t>
      </w:r>
      <w:r>
        <w:rPr>
          <w:rFonts w:ascii="TimesNewRomanPSMT" w:hAnsi="TimesNewRomanPSMT" w:cs="TimesNewRomanPSMT"/>
          <w:color w:val="000000"/>
        </w:rPr>
        <w:t>written in ink in both words and numerals, for which the Bidder proposes to do the</w:t>
      </w:r>
      <w:r w:rsidR="0011229E">
        <w:rPr>
          <w:rFonts w:ascii="TimesNewRomanPSMT" w:hAnsi="TimesNewRomanPSMT" w:cs="TimesNewRomanPSMT"/>
          <w:color w:val="000000"/>
        </w:rPr>
        <w:t xml:space="preserve"> </w:t>
      </w:r>
      <w:r>
        <w:rPr>
          <w:rFonts w:ascii="TimesNewRomanPSMT" w:hAnsi="TimesNewRomanPSMT" w:cs="TimesNewRomanPSMT"/>
          <w:color w:val="000000"/>
        </w:rPr>
        <w:t xml:space="preserve">work contemplated or furnish materials required. All prices shall be </w:t>
      </w:r>
      <w:r>
        <w:rPr>
          <w:rFonts w:ascii="TimesNewRomanPSMT" w:hAnsi="TimesNewRomanPSMT" w:cs="TimesNewRomanPSMT"/>
          <w:color w:val="000000"/>
        </w:rPr>
        <w:lastRenderedPageBreak/>
        <w:t>written legibly.</w:t>
      </w:r>
      <w:r w:rsidR="0011229E">
        <w:rPr>
          <w:rFonts w:ascii="TimesNewRomanPSMT" w:hAnsi="TimesNewRomanPSMT" w:cs="TimesNewRomanPSMT"/>
          <w:color w:val="000000"/>
        </w:rPr>
        <w:t xml:space="preserve"> </w:t>
      </w:r>
      <w:r>
        <w:rPr>
          <w:rFonts w:ascii="TimesNewRomanPSMT" w:hAnsi="TimesNewRomanPSMT" w:cs="TimesNewRomanPSMT"/>
          <w:color w:val="000000"/>
        </w:rPr>
        <w:t>In case of discrepancy between price in written words and the price in written</w:t>
      </w:r>
      <w:r w:rsidR="0011229E">
        <w:rPr>
          <w:rFonts w:ascii="TimesNewRomanPSMT" w:hAnsi="TimesNewRomanPSMT" w:cs="TimesNewRomanPSMT"/>
          <w:color w:val="000000"/>
        </w:rPr>
        <w:t xml:space="preserve"> </w:t>
      </w:r>
      <w:r>
        <w:rPr>
          <w:rFonts w:ascii="TimesNewRomanPSMT" w:hAnsi="TimesNewRomanPSMT" w:cs="TimesNewRomanPSMT"/>
          <w:color w:val="000000"/>
        </w:rPr>
        <w:t>numerals, the price in written words shall govern.</w:t>
      </w:r>
    </w:p>
    <w:p w14:paraId="26DB630B" w14:textId="6CE38AFA"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12.3. Bids by corporations shall be executed in the corporate name by the president or a</w:t>
      </w:r>
      <w:r w:rsidR="0011229E">
        <w:rPr>
          <w:rFonts w:ascii="TimesNewRomanPSMT" w:hAnsi="TimesNewRomanPSMT" w:cs="TimesNewRomanPSMT"/>
          <w:color w:val="000000"/>
        </w:rPr>
        <w:t xml:space="preserve"> </w:t>
      </w:r>
      <w:r>
        <w:rPr>
          <w:rFonts w:ascii="TimesNewRomanPSMT" w:hAnsi="TimesNewRomanPSMT" w:cs="TimesNewRomanPSMT"/>
          <w:color w:val="000000"/>
        </w:rPr>
        <w:t>vice-president or other corporate officer accompanied by evidence of authority to</w:t>
      </w:r>
      <w:r w:rsidR="0011229E">
        <w:rPr>
          <w:rFonts w:ascii="TimesNewRomanPSMT" w:hAnsi="TimesNewRomanPSMT" w:cs="TimesNewRomanPSMT"/>
          <w:color w:val="000000"/>
        </w:rPr>
        <w:t xml:space="preserve"> </w:t>
      </w:r>
      <w:r>
        <w:rPr>
          <w:rFonts w:ascii="TimesNewRomanPSMT" w:hAnsi="TimesNewRomanPSMT" w:cs="TimesNewRomanPSMT"/>
          <w:color w:val="000000"/>
        </w:rPr>
        <w:t>sign. The corporate seal shall be affixed. The corporate address and state of</w:t>
      </w:r>
      <w:r w:rsidR="0011229E">
        <w:rPr>
          <w:rFonts w:ascii="TimesNewRomanPSMT" w:hAnsi="TimesNewRomanPSMT" w:cs="TimesNewRomanPSMT"/>
          <w:color w:val="000000"/>
        </w:rPr>
        <w:t xml:space="preserve"> </w:t>
      </w:r>
      <w:r>
        <w:rPr>
          <w:rFonts w:ascii="TimesNewRomanPSMT" w:hAnsi="TimesNewRomanPSMT" w:cs="TimesNewRomanPSMT"/>
          <w:color w:val="000000"/>
        </w:rPr>
        <w:t>incorporation shall be shown below the signature.</w:t>
      </w:r>
    </w:p>
    <w:p w14:paraId="64809E17" w14:textId="59D33BB0"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12.4. Bids by partnerships shall be executed in the partnership name and signed by a</w:t>
      </w:r>
      <w:r w:rsidR="0011229E">
        <w:rPr>
          <w:rFonts w:ascii="TimesNewRomanPSMT" w:hAnsi="TimesNewRomanPSMT" w:cs="TimesNewRomanPSMT"/>
          <w:color w:val="000000"/>
        </w:rPr>
        <w:t xml:space="preserve"> </w:t>
      </w:r>
      <w:r>
        <w:rPr>
          <w:rFonts w:ascii="TimesNewRomanPSMT" w:hAnsi="TimesNewRomanPSMT" w:cs="TimesNewRomanPSMT"/>
          <w:color w:val="000000"/>
        </w:rPr>
        <w:t>partner, whose title must appear under the signature accompanied by evidence of</w:t>
      </w:r>
      <w:r w:rsidR="0011229E">
        <w:rPr>
          <w:rFonts w:ascii="TimesNewRomanPSMT" w:hAnsi="TimesNewRomanPSMT" w:cs="TimesNewRomanPSMT"/>
          <w:color w:val="000000"/>
        </w:rPr>
        <w:t xml:space="preserve"> </w:t>
      </w:r>
      <w:r>
        <w:rPr>
          <w:rFonts w:ascii="TimesNewRomanPSMT" w:hAnsi="TimesNewRomanPSMT" w:cs="TimesNewRomanPSMT"/>
          <w:color w:val="000000"/>
        </w:rPr>
        <w:t>authority to sign. The official address of the partnership shall be shown below the</w:t>
      </w:r>
      <w:r w:rsidR="0011229E">
        <w:rPr>
          <w:rFonts w:ascii="TimesNewRomanPSMT" w:hAnsi="TimesNewRomanPSMT" w:cs="TimesNewRomanPSMT"/>
          <w:color w:val="000000"/>
        </w:rPr>
        <w:t xml:space="preserve"> </w:t>
      </w:r>
      <w:r>
        <w:rPr>
          <w:rFonts w:ascii="TimesNewRomanPSMT" w:hAnsi="TimesNewRomanPSMT" w:cs="TimesNewRomanPSMT"/>
          <w:color w:val="000000"/>
        </w:rPr>
        <w:t>signature.</w:t>
      </w:r>
    </w:p>
    <w:p w14:paraId="7AFA8670" w14:textId="0F127DF9"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12.5.</w:t>
      </w:r>
      <w:r w:rsidR="00305E23">
        <w:rPr>
          <w:rFonts w:ascii="TimesNewRomanPSMT" w:hAnsi="TimesNewRomanPSMT" w:cs="TimesNewRomanPSMT"/>
          <w:color w:val="000000"/>
        </w:rPr>
        <w:t xml:space="preserve"> </w:t>
      </w:r>
      <w:r>
        <w:rPr>
          <w:rFonts w:ascii="TimesNewRomanPSMT" w:hAnsi="TimesNewRomanPSMT" w:cs="TimesNewRomanPSMT"/>
          <w:color w:val="000000"/>
        </w:rPr>
        <w:t>Bids by limited liability companies shall be executed in the name of the firm by a</w:t>
      </w:r>
      <w:r w:rsidR="00305E23">
        <w:rPr>
          <w:rFonts w:ascii="TimesNewRomanPSMT" w:hAnsi="TimesNewRomanPSMT" w:cs="TimesNewRomanPSMT"/>
          <w:color w:val="000000"/>
        </w:rPr>
        <w:t xml:space="preserve"> </w:t>
      </w:r>
      <w:r>
        <w:rPr>
          <w:rFonts w:ascii="TimesNewRomanPSMT" w:hAnsi="TimesNewRomanPSMT" w:cs="TimesNewRomanPSMT"/>
          <w:color w:val="000000"/>
        </w:rPr>
        <w:t>member and accompanied by evidence of authority to sign. The state of formation of</w:t>
      </w:r>
      <w:r w:rsidR="00305E23">
        <w:rPr>
          <w:rFonts w:ascii="TimesNewRomanPSMT" w:hAnsi="TimesNewRomanPSMT" w:cs="TimesNewRomanPSMT"/>
          <w:color w:val="000000"/>
        </w:rPr>
        <w:t xml:space="preserve"> </w:t>
      </w:r>
      <w:r>
        <w:rPr>
          <w:rFonts w:ascii="TimesNewRomanPSMT" w:hAnsi="TimesNewRomanPSMT" w:cs="TimesNewRomanPSMT"/>
          <w:color w:val="000000"/>
        </w:rPr>
        <w:t>the firm and the official address of the firm shall be shown.</w:t>
      </w:r>
    </w:p>
    <w:p w14:paraId="7804802E" w14:textId="5377612B"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12.6.</w:t>
      </w:r>
      <w:r w:rsidR="00305E23">
        <w:rPr>
          <w:rFonts w:ascii="TimesNewRomanPSMT" w:hAnsi="TimesNewRomanPSMT" w:cs="TimesNewRomanPSMT"/>
          <w:color w:val="000000"/>
        </w:rPr>
        <w:tab/>
        <w:t xml:space="preserve"> </w:t>
      </w:r>
      <w:r>
        <w:rPr>
          <w:rFonts w:ascii="TimesNewRomanPSMT" w:hAnsi="TimesNewRomanPSMT" w:cs="TimesNewRomanPSMT"/>
          <w:color w:val="000000"/>
        </w:rPr>
        <w:t>Bids by individuals shall show the Bidder's name and official address.</w:t>
      </w:r>
    </w:p>
    <w:p w14:paraId="6F566446" w14:textId="5A2796B1"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12.7. Bids by joint ventures shall be executed by each joint venture in the manner indicated</w:t>
      </w:r>
      <w:r w:rsidR="00305E23">
        <w:rPr>
          <w:rFonts w:ascii="TimesNewRomanPSMT" w:hAnsi="TimesNewRomanPSMT" w:cs="TimesNewRomanPSMT"/>
          <w:color w:val="000000"/>
        </w:rPr>
        <w:t xml:space="preserve"> </w:t>
      </w:r>
      <w:r>
        <w:rPr>
          <w:rFonts w:ascii="TimesNewRomanPSMT" w:hAnsi="TimesNewRomanPSMT" w:cs="TimesNewRomanPSMT"/>
          <w:color w:val="000000"/>
        </w:rPr>
        <w:t>on the Bid Form. The official address of the joint venture shall be shown.</w:t>
      </w:r>
    </w:p>
    <w:p w14:paraId="6051D0F5" w14:textId="77777777" w:rsidR="00093366" w:rsidRDefault="00093366" w:rsidP="0011229E">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12.8. All names shall be typed or printed in ink below the signature.</w:t>
      </w:r>
    </w:p>
    <w:p w14:paraId="0F40C5CC" w14:textId="3E6451E3"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12.9. The Bid shall contain an acknowledgement of receipt of all Addenda, the numbers of</w:t>
      </w:r>
      <w:r w:rsidR="00305E23">
        <w:rPr>
          <w:rFonts w:ascii="TimesNewRomanPSMT" w:hAnsi="TimesNewRomanPSMT" w:cs="TimesNewRomanPSMT"/>
          <w:color w:val="000000"/>
        </w:rPr>
        <w:t xml:space="preserve"> </w:t>
      </w:r>
      <w:r>
        <w:rPr>
          <w:rFonts w:ascii="TimesNewRomanPSMT" w:hAnsi="TimesNewRomanPSMT" w:cs="TimesNewRomanPSMT"/>
          <w:color w:val="000000"/>
        </w:rPr>
        <w:t>which shall be filled in on the Bid Form.</w:t>
      </w:r>
    </w:p>
    <w:p w14:paraId="2EA9B00B" w14:textId="6B700355"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12.10. Postal and e-mail addresses and telephone number for communications regarding the</w:t>
      </w:r>
      <w:r w:rsidR="00305E23">
        <w:rPr>
          <w:rFonts w:ascii="TimesNewRomanPSMT" w:hAnsi="TimesNewRomanPSMT" w:cs="TimesNewRomanPSMT"/>
          <w:color w:val="000000"/>
        </w:rPr>
        <w:t xml:space="preserve"> </w:t>
      </w:r>
      <w:r>
        <w:rPr>
          <w:rFonts w:ascii="TimesNewRomanPSMT" w:hAnsi="TimesNewRomanPSMT" w:cs="TimesNewRomanPSMT"/>
          <w:color w:val="000000"/>
        </w:rPr>
        <w:t>Bid shall be shown.</w:t>
      </w:r>
    </w:p>
    <w:p w14:paraId="15F3C9B3" w14:textId="0D83DD6C" w:rsidR="00093366" w:rsidRDefault="00093366" w:rsidP="00305E23">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12.11. Evidence of authority to conduct business as a Nonresident Bidder in the state of</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Texas shall be provided in accordance </w:t>
      </w:r>
      <w:bookmarkStart w:id="2" w:name="_Hlk210660170"/>
      <w:r>
        <w:rPr>
          <w:rFonts w:ascii="TimesNewRomanPSMT" w:hAnsi="TimesNewRomanPSMT" w:cs="TimesNewRomanPSMT"/>
          <w:color w:val="000000"/>
        </w:rPr>
        <w:t xml:space="preserve">with </w:t>
      </w:r>
      <w:r w:rsidRPr="000F626E">
        <w:rPr>
          <w:rFonts w:ascii="TimesNewRomanPSMT" w:hAnsi="TimesNewRomanPSMT" w:cs="TimesNewRomanPSMT"/>
          <w:color w:val="000000"/>
        </w:rPr>
        <w:t>Section 00 43 37 – Vendor Compliance</w:t>
      </w:r>
      <w:r w:rsidR="00305E23" w:rsidRPr="000F626E">
        <w:rPr>
          <w:rFonts w:ascii="TimesNewRomanPSMT" w:hAnsi="TimesNewRomanPSMT" w:cs="TimesNewRomanPSMT"/>
          <w:color w:val="000000"/>
        </w:rPr>
        <w:t xml:space="preserve"> </w:t>
      </w:r>
      <w:r w:rsidRPr="000F626E">
        <w:rPr>
          <w:rFonts w:ascii="TimesNewRomanPSMT" w:hAnsi="TimesNewRomanPSMT" w:cs="TimesNewRomanPSMT"/>
          <w:color w:val="000000"/>
        </w:rPr>
        <w:t>to State Law Non</w:t>
      </w:r>
      <w:r w:rsidR="00F814EF" w:rsidRPr="000F626E">
        <w:rPr>
          <w:rFonts w:ascii="TimesNewRomanPSMT" w:hAnsi="TimesNewRomanPSMT" w:cs="TimesNewRomanPSMT"/>
          <w:color w:val="000000"/>
        </w:rPr>
        <w:t>-</w:t>
      </w:r>
      <w:r w:rsidRPr="000F626E">
        <w:rPr>
          <w:rFonts w:ascii="TimesNewRomanPSMT" w:hAnsi="TimesNewRomanPSMT" w:cs="TimesNewRomanPSMT"/>
          <w:color w:val="000000"/>
        </w:rPr>
        <w:t>Resident Bidder.</w:t>
      </w:r>
    </w:p>
    <w:bookmarkEnd w:id="2"/>
    <w:p w14:paraId="1AF89E4B" w14:textId="77777777" w:rsidR="00305E23" w:rsidRDefault="00305E23" w:rsidP="00093366">
      <w:pPr>
        <w:autoSpaceDE w:val="0"/>
        <w:autoSpaceDN w:val="0"/>
        <w:adjustRightInd w:val="0"/>
        <w:spacing w:after="0" w:line="240" w:lineRule="auto"/>
        <w:rPr>
          <w:rFonts w:ascii="TimesNewRomanPSMT" w:hAnsi="TimesNewRomanPSMT" w:cs="TimesNewRomanPSMT"/>
          <w:color w:val="000000"/>
          <w:sz w:val="16"/>
          <w:szCs w:val="16"/>
        </w:rPr>
      </w:pPr>
    </w:p>
    <w:p w14:paraId="3DEE431E" w14:textId="7A5AFB6D" w:rsidR="00093366" w:rsidRDefault="00093366" w:rsidP="00305E23">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13.</w:t>
      </w:r>
      <w:r w:rsidR="00305E23">
        <w:rPr>
          <w:rFonts w:ascii="TimesNewRomanPS-BoldMT" w:hAnsi="TimesNewRomanPS-BoldMT" w:cs="TimesNewRomanPS-BoldMT"/>
          <w:b/>
          <w:bCs/>
          <w:color w:val="000000"/>
        </w:rPr>
        <w:tab/>
      </w:r>
      <w:r>
        <w:rPr>
          <w:rFonts w:ascii="TimesNewRomanPS-BoldMT" w:hAnsi="TimesNewRomanPS-BoldMT" w:cs="TimesNewRomanPS-BoldMT"/>
          <w:b/>
          <w:bCs/>
          <w:color w:val="000000"/>
        </w:rPr>
        <w:t>Submission of Bids</w:t>
      </w:r>
    </w:p>
    <w:p w14:paraId="3E338CDC" w14:textId="2F82C44A" w:rsidR="00093366" w:rsidRDefault="00093366" w:rsidP="00305E23">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Bids shall be submitted on the prescribed Bid Form, provided with the Bidding Documents,</w:t>
      </w:r>
      <w:r w:rsidR="00305E23">
        <w:rPr>
          <w:rFonts w:ascii="TimesNewRomanPSMT" w:hAnsi="TimesNewRomanPSMT" w:cs="TimesNewRomanPSMT"/>
          <w:color w:val="000000"/>
        </w:rPr>
        <w:t xml:space="preserve"> </w:t>
      </w:r>
      <w:r>
        <w:rPr>
          <w:rFonts w:ascii="TimesNewRomanPSMT" w:hAnsi="TimesNewRomanPSMT" w:cs="TimesNewRomanPSMT"/>
          <w:color w:val="000000"/>
        </w:rPr>
        <w:t>at the time and place indicated in the Advertisement or INVITATION TO BIDDERS,</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addressed to Bob Byers of </w:t>
      </w:r>
      <w:r w:rsidR="00F814EF">
        <w:rPr>
          <w:rFonts w:ascii="TimesNewRomanPSMT" w:hAnsi="TimesNewRomanPSMT" w:cs="TimesNewRomanPSMT"/>
          <w:color w:val="000000"/>
        </w:rPr>
        <w:t>FWBG</w:t>
      </w:r>
      <w:r>
        <w:rPr>
          <w:rFonts w:ascii="TimesNewRomanPSMT" w:hAnsi="TimesNewRomanPSMT" w:cs="TimesNewRomanPSMT"/>
          <w:color w:val="000000"/>
        </w:rPr>
        <w:t>, and shall be enclosed in an opaque sealed envelope, marked</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with the </w:t>
      </w:r>
      <w:r w:rsidR="00F814EF">
        <w:rPr>
          <w:rFonts w:ascii="TimesNewRomanPSMT" w:hAnsi="TimesNewRomanPSMT" w:cs="TimesNewRomanPSMT"/>
          <w:color w:val="000000"/>
        </w:rPr>
        <w:t>Assigned Project</w:t>
      </w:r>
      <w:r>
        <w:rPr>
          <w:rFonts w:ascii="TimesNewRomanPSMT" w:hAnsi="TimesNewRomanPSMT" w:cs="TimesNewRomanPSMT"/>
          <w:color w:val="000000"/>
        </w:rPr>
        <w:t xml:space="preserve"> Number</w:t>
      </w:r>
      <w:r w:rsidR="00F814EF">
        <w:rPr>
          <w:rFonts w:ascii="TimesNewRomanPSMT" w:hAnsi="TimesNewRomanPSMT" w:cs="TimesNewRomanPSMT"/>
          <w:color w:val="000000"/>
        </w:rPr>
        <w:t xml:space="preserve"> if any</w:t>
      </w:r>
      <w:r>
        <w:rPr>
          <w:rFonts w:ascii="TimesNewRomanPSMT" w:hAnsi="TimesNewRomanPSMT" w:cs="TimesNewRomanPSMT"/>
          <w:color w:val="000000"/>
        </w:rPr>
        <w:t>, Project title, the name and address of Bidder, and accompanied</w:t>
      </w:r>
      <w:r w:rsidR="00305E23">
        <w:rPr>
          <w:rFonts w:ascii="TimesNewRomanPSMT" w:hAnsi="TimesNewRomanPSMT" w:cs="TimesNewRomanPSMT"/>
          <w:color w:val="000000"/>
        </w:rPr>
        <w:t xml:space="preserve"> </w:t>
      </w:r>
      <w:r>
        <w:rPr>
          <w:rFonts w:ascii="TimesNewRomanPSMT" w:hAnsi="TimesNewRomanPSMT" w:cs="TimesNewRomanPSMT"/>
          <w:color w:val="000000"/>
        </w:rPr>
        <w:t>by the Bid security and other required documents. If the Bid is sent through the mail or other</w:t>
      </w:r>
      <w:r w:rsidR="00305E23">
        <w:rPr>
          <w:rFonts w:ascii="TimesNewRomanPSMT" w:hAnsi="TimesNewRomanPSMT" w:cs="TimesNewRomanPSMT"/>
          <w:color w:val="000000"/>
        </w:rPr>
        <w:t xml:space="preserve"> </w:t>
      </w:r>
      <w:r>
        <w:rPr>
          <w:rFonts w:ascii="TimesNewRomanPSMT" w:hAnsi="TimesNewRomanPSMT" w:cs="TimesNewRomanPSMT"/>
          <w:color w:val="000000"/>
        </w:rPr>
        <w:t>delivery system, the sealed envelope shall be enclosed in a separate envelope with the</w:t>
      </w:r>
      <w:r w:rsidR="00305E23">
        <w:rPr>
          <w:rFonts w:ascii="TimesNewRomanPSMT" w:hAnsi="TimesNewRomanPSMT" w:cs="TimesNewRomanPSMT"/>
          <w:color w:val="000000"/>
        </w:rPr>
        <w:t xml:space="preserve"> </w:t>
      </w:r>
      <w:r>
        <w:rPr>
          <w:rFonts w:ascii="TimesNewRomanPSMT" w:hAnsi="TimesNewRomanPSMT" w:cs="TimesNewRomanPSMT"/>
          <w:color w:val="000000"/>
        </w:rPr>
        <w:t>notation "BID ENCLOSED" on the face of it.</w:t>
      </w:r>
    </w:p>
    <w:p w14:paraId="3D38AAFA" w14:textId="77777777" w:rsidR="00305E23" w:rsidRDefault="00305E23" w:rsidP="00305E23">
      <w:pPr>
        <w:autoSpaceDE w:val="0"/>
        <w:autoSpaceDN w:val="0"/>
        <w:adjustRightInd w:val="0"/>
        <w:spacing w:after="0" w:line="240" w:lineRule="auto"/>
        <w:ind w:left="450"/>
        <w:rPr>
          <w:rFonts w:ascii="TimesNewRomanPSMT" w:hAnsi="TimesNewRomanPSMT" w:cs="TimesNewRomanPSMT"/>
          <w:color w:val="000000"/>
        </w:rPr>
      </w:pPr>
    </w:p>
    <w:p w14:paraId="5AAFBAA6" w14:textId="2AE6D4CD" w:rsidR="00093366" w:rsidRDefault="00093366" w:rsidP="00305E23">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14.</w:t>
      </w:r>
      <w:r w:rsidR="00305E23">
        <w:rPr>
          <w:rFonts w:ascii="TimesNewRomanPS-BoldMT" w:hAnsi="TimesNewRomanPS-BoldMT" w:cs="TimesNewRomanPS-BoldMT"/>
          <w:b/>
          <w:bCs/>
          <w:color w:val="000000"/>
        </w:rPr>
        <w:tab/>
      </w:r>
      <w:r>
        <w:rPr>
          <w:rFonts w:ascii="TimesNewRomanPS-BoldMT" w:hAnsi="TimesNewRomanPS-BoldMT" w:cs="TimesNewRomanPS-BoldMT"/>
          <w:b/>
          <w:bCs/>
          <w:color w:val="000000"/>
        </w:rPr>
        <w:t>Modification and Withdrawal of Bids</w:t>
      </w:r>
    </w:p>
    <w:p w14:paraId="7A473410" w14:textId="1AC10680" w:rsidR="00093366" w:rsidRDefault="00093366" w:rsidP="00305E23">
      <w:pPr>
        <w:autoSpaceDE w:val="0"/>
        <w:autoSpaceDN w:val="0"/>
        <w:adjustRightInd w:val="0"/>
        <w:spacing w:after="0" w:line="240" w:lineRule="auto"/>
        <w:ind w:left="810" w:hanging="360"/>
        <w:rPr>
          <w:rFonts w:ascii="TimesNewRomanPSMT" w:hAnsi="TimesNewRomanPSMT" w:cs="TimesNewRomanPSMT"/>
          <w:color w:val="000000"/>
        </w:rPr>
      </w:pPr>
      <w:r>
        <w:rPr>
          <w:rFonts w:ascii="TimesNewRomanPSMT" w:hAnsi="TimesNewRomanPSMT" w:cs="TimesNewRomanPSMT"/>
          <w:color w:val="000000"/>
        </w:rPr>
        <w:t xml:space="preserve">14.1. Bids addressed to the </w:t>
      </w:r>
      <w:r w:rsidR="00370436">
        <w:rPr>
          <w:rFonts w:ascii="TimesNewRomanPSMT" w:hAnsi="TimesNewRomanPSMT" w:cs="TimesNewRomanPSMT"/>
          <w:color w:val="000000"/>
        </w:rPr>
        <w:t>Designated FWBG Representative</w:t>
      </w:r>
      <w:r>
        <w:rPr>
          <w:rFonts w:ascii="TimesNewRomanPSMT" w:hAnsi="TimesNewRomanPSMT" w:cs="TimesNewRomanPSMT"/>
          <w:color w:val="000000"/>
        </w:rPr>
        <w:t xml:space="preserve"> and filed </w:t>
      </w:r>
      <w:r w:rsidR="00370436">
        <w:rPr>
          <w:rFonts w:ascii="TimesNewRomanPSMT" w:hAnsi="TimesNewRomanPSMT" w:cs="TimesNewRomanPSMT"/>
          <w:color w:val="000000"/>
        </w:rPr>
        <w:t>per these instructions</w:t>
      </w:r>
      <w:r w:rsidR="00305E23">
        <w:rPr>
          <w:rFonts w:ascii="TimesNewRomanPSMT" w:hAnsi="TimesNewRomanPSMT" w:cs="TimesNewRomanPSMT"/>
          <w:color w:val="000000"/>
        </w:rPr>
        <w:t xml:space="preserve"> </w:t>
      </w:r>
      <w:r>
        <w:rPr>
          <w:rFonts w:ascii="TimesNewRomanPSMT" w:hAnsi="TimesNewRomanPSMT" w:cs="TimesNewRomanPSMT"/>
          <w:color w:val="000000"/>
        </w:rPr>
        <w:t>cannot be withdrawn prior to the time set for bid opening. A request for withdrawal</w:t>
      </w:r>
      <w:r w:rsidR="00305E23">
        <w:rPr>
          <w:rFonts w:ascii="TimesNewRomanPSMT" w:hAnsi="TimesNewRomanPSMT" w:cs="TimesNewRomanPSMT"/>
          <w:color w:val="000000"/>
        </w:rPr>
        <w:t xml:space="preserve"> </w:t>
      </w:r>
      <w:r>
        <w:rPr>
          <w:rFonts w:ascii="TimesNewRomanPSMT" w:hAnsi="TimesNewRomanPSMT" w:cs="TimesNewRomanPSMT"/>
          <w:color w:val="000000"/>
        </w:rPr>
        <w:t>must be made in writing by an appropriate document duly executed in the manner</w:t>
      </w:r>
      <w:r w:rsidR="00305E23">
        <w:rPr>
          <w:rFonts w:ascii="TimesNewRomanPSMT" w:hAnsi="TimesNewRomanPSMT" w:cs="TimesNewRomanPSMT"/>
          <w:color w:val="000000"/>
        </w:rPr>
        <w:t xml:space="preserve"> </w:t>
      </w:r>
      <w:r>
        <w:rPr>
          <w:rFonts w:ascii="TimesNewRomanPSMT" w:hAnsi="TimesNewRomanPSMT" w:cs="TimesNewRomanPSMT"/>
          <w:color w:val="000000"/>
        </w:rPr>
        <w:t>that a Bid must be executed and delivered to the place where Bids are to be submitted</w:t>
      </w:r>
      <w:r w:rsidR="00305E23">
        <w:rPr>
          <w:rFonts w:ascii="TimesNewRomanPSMT" w:hAnsi="TimesNewRomanPSMT" w:cs="TimesNewRomanPSMT"/>
          <w:color w:val="000000"/>
        </w:rPr>
        <w:t xml:space="preserve"> </w:t>
      </w:r>
      <w:r>
        <w:rPr>
          <w:rFonts w:ascii="TimesNewRomanPSMT" w:hAnsi="TimesNewRomanPSMT" w:cs="TimesNewRomanPSMT"/>
          <w:color w:val="000000"/>
        </w:rPr>
        <w:t>at any time prior to the opening of Bids. After all Bids not requested for withdrawal</w:t>
      </w:r>
      <w:r w:rsidR="00305E23">
        <w:rPr>
          <w:rFonts w:ascii="TimesNewRomanPSMT" w:hAnsi="TimesNewRomanPSMT" w:cs="TimesNewRomanPSMT"/>
          <w:color w:val="000000"/>
        </w:rPr>
        <w:t xml:space="preserve"> </w:t>
      </w:r>
      <w:r>
        <w:rPr>
          <w:rFonts w:ascii="TimesNewRomanPSMT" w:hAnsi="TimesNewRomanPSMT" w:cs="TimesNewRomanPSMT"/>
          <w:color w:val="000000"/>
        </w:rPr>
        <w:t>are opened and publicly read aloud, the Bids for which a withdrawal request has been</w:t>
      </w:r>
      <w:r w:rsidR="00305E23">
        <w:rPr>
          <w:rFonts w:ascii="TimesNewRomanPSMT" w:hAnsi="TimesNewRomanPSMT" w:cs="TimesNewRomanPSMT"/>
          <w:color w:val="000000"/>
        </w:rPr>
        <w:t xml:space="preserve"> </w:t>
      </w:r>
      <w:r>
        <w:rPr>
          <w:rFonts w:ascii="TimesNewRomanPSMT" w:hAnsi="TimesNewRomanPSMT" w:cs="TimesNewRomanPSMT"/>
          <w:color w:val="000000"/>
        </w:rPr>
        <w:t xml:space="preserve">properly filed may, at the option of </w:t>
      </w:r>
      <w:r w:rsidR="00370436">
        <w:rPr>
          <w:rFonts w:ascii="TimesNewRomanPSMT" w:hAnsi="TimesNewRomanPSMT" w:cs="TimesNewRomanPSMT"/>
          <w:color w:val="000000"/>
        </w:rPr>
        <w:t>FWBG</w:t>
      </w:r>
      <w:r>
        <w:rPr>
          <w:rFonts w:ascii="TimesNewRomanPSMT" w:hAnsi="TimesNewRomanPSMT" w:cs="TimesNewRomanPSMT"/>
          <w:color w:val="000000"/>
        </w:rPr>
        <w:t>, be returned unopened.</w:t>
      </w:r>
    </w:p>
    <w:p w14:paraId="18012E08" w14:textId="7807FC19" w:rsidR="00093366" w:rsidRDefault="00093366" w:rsidP="00305E23">
      <w:pPr>
        <w:autoSpaceDE w:val="0"/>
        <w:autoSpaceDN w:val="0"/>
        <w:adjustRightInd w:val="0"/>
        <w:spacing w:after="0" w:line="240" w:lineRule="auto"/>
        <w:ind w:left="810" w:hanging="360"/>
        <w:rPr>
          <w:rFonts w:ascii="TimesNewRomanPS-BoldMT" w:hAnsi="TimesNewRomanPS-BoldMT" w:cs="TimesNewRomanPS-BoldMT"/>
          <w:b/>
          <w:bCs/>
          <w:color w:val="000000"/>
        </w:rPr>
      </w:pPr>
      <w:r>
        <w:rPr>
          <w:rFonts w:ascii="TimesNewRomanPSMT" w:hAnsi="TimesNewRomanPSMT" w:cs="TimesNewRomanPSMT"/>
          <w:color w:val="000000"/>
        </w:rPr>
        <w:t>14.2.</w:t>
      </w:r>
      <w:r w:rsidR="00305E23">
        <w:rPr>
          <w:rFonts w:ascii="TimesNewRomanPSMT" w:hAnsi="TimesNewRomanPSMT" w:cs="TimesNewRomanPSMT"/>
          <w:color w:val="000000"/>
        </w:rPr>
        <w:t xml:space="preserve"> </w:t>
      </w:r>
      <w:r>
        <w:rPr>
          <w:rFonts w:ascii="TimesNewRomanPSMT" w:hAnsi="TimesNewRomanPSMT" w:cs="TimesNewRomanPSMT"/>
          <w:color w:val="000000"/>
        </w:rPr>
        <w:t>Bidders may modify their Bid by electronic communication at any time prior to the</w:t>
      </w:r>
      <w:r w:rsidR="00305E23">
        <w:rPr>
          <w:rFonts w:ascii="TimesNewRomanPSMT" w:hAnsi="TimesNewRomanPSMT" w:cs="TimesNewRomanPSMT"/>
          <w:color w:val="000000"/>
        </w:rPr>
        <w:t xml:space="preserve"> </w:t>
      </w:r>
      <w:r>
        <w:rPr>
          <w:rFonts w:ascii="TimesNewRomanPSMT" w:hAnsi="TimesNewRomanPSMT" w:cs="TimesNewRomanPSMT"/>
          <w:color w:val="000000"/>
        </w:rPr>
        <w:t>time set for the closing of Bid receipt</w:t>
      </w:r>
      <w:r>
        <w:rPr>
          <w:rFonts w:ascii="TimesNewRomanPS-BoldMT" w:hAnsi="TimesNewRomanPS-BoldMT" w:cs="TimesNewRomanPS-BoldMT"/>
          <w:b/>
          <w:bCs/>
          <w:color w:val="000000"/>
        </w:rPr>
        <w:t>.</w:t>
      </w:r>
    </w:p>
    <w:p w14:paraId="655F3DDF" w14:textId="77777777" w:rsidR="00305E23" w:rsidRPr="00305E23" w:rsidRDefault="00305E23" w:rsidP="00305E23">
      <w:pPr>
        <w:autoSpaceDE w:val="0"/>
        <w:autoSpaceDN w:val="0"/>
        <w:adjustRightInd w:val="0"/>
        <w:spacing w:after="0" w:line="240" w:lineRule="auto"/>
        <w:ind w:left="810" w:hanging="360"/>
        <w:rPr>
          <w:rFonts w:ascii="TimesNewRomanPSMT" w:hAnsi="TimesNewRomanPSMT" w:cs="TimesNewRomanPSMT"/>
          <w:color w:val="000000"/>
        </w:rPr>
      </w:pPr>
    </w:p>
    <w:p w14:paraId="004FB8C9" w14:textId="699FE909"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15.</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Opening of Bids</w:t>
      </w:r>
    </w:p>
    <w:p w14:paraId="0D709C43" w14:textId="7777777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Bids will be opened and read aloud publicly at the place where Bids are to be submitted. An</w:t>
      </w:r>
    </w:p>
    <w:p w14:paraId="34277462" w14:textId="7777777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abstract of the amounts of the base Bids and major alternates (if any) will be made available</w:t>
      </w:r>
    </w:p>
    <w:p w14:paraId="68A8A4BA" w14:textId="269F7793"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to Bidders after the opening of Bids.</w:t>
      </w:r>
    </w:p>
    <w:p w14:paraId="4EBB035D" w14:textId="77777777" w:rsidR="00305E23" w:rsidRDefault="00305E23" w:rsidP="00093366">
      <w:pPr>
        <w:autoSpaceDE w:val="0"/>
        <w:autoSpaceDN w:val="0"/>
        <w:adjustRightInd w:val="0"/>
        <w:spacing w:after="0" w:line="240" w:lineRule="auto"/>
        <w:rPr>
          <w:rFonts w:ascii="TimesNewRomanPSMT" w:hAnsi="TimesNewRomanPSMT" w:cs="TimesNewRomanPSMT"/>
          <w:color w:val="000000"/>
        </w:rPr>
      </w:pPr>
    </w:p>
    <w:p w14:paraId="28C470C7" w14:textId="3CF5D330"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16.</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Bids to Remain Subject to Acceptance</w:t>
      </w:r>
    </w:p>
    <w:p w14:paraId="132749C7" w14:textId="7777777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All Bids will remain subject to acceptance for the time period specified for Notice of Award</w:t>
      </w:r>
    </w:p>
    <w:p w14:paraId="654615B5" w14:textId="1ADD64F7" w:rsidR="00093366" w:rsidRDefault="0009336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t xml:space="preserve">and execution and delivery of a complete Agreement by Successful Bidder. </w:t>
      </w:r>
      <w:r w:rsidR="00370436">
        <w:rPr>
          <w:rFonts w:ascii="TimesNewRomanPSMT" w:hAnsi="TimesNewRomanPSMT" w:cs="TimesNewRomanPSMT"/>
          <w:color w:val="000000"/>
        </w:rPr>
        <w:t xml:space="preserve">FWBG </w:t>
      </w:r>
      <w:r>
        <w:rPr>
          <w:rFonts w:ascii="TimesNewRomanPSMT" w:hAnsi="TimesNewRomanPSMT" w:cs="TimesNewRomanPSMT"/>
          <w:color w:val="000000"/>
        </w:rPr>
        <w:t>may, at</w:t>
      </w:r>
    </w:p>
    <w:p w14:paraId="4CBBA65B" w14:textId="36703CFD" w:rsidR="00093366" w:rsidRDefault="00370436" w:rsidP="007811FA">
      <w:pPr>
        <w:autoSpaceDE w:val="0"/>
        <w:autoSpaceDN w:val="0"/>
        <w:adjustRightInd w:val="0"/>
        <w:spacing w:after="0" w:line="240" w:lineRule="auto"/>
        <w:ind w:left="450"/>
        <w:rPr>
          <w:rFonts w:ascii="TimesNewRomanPSMT" w:hAnsi="TimesNewRomanPSMT" w:cs="TimesNewRomanPSMT"/>
          <w:color w:val="000000"/>
        </w:rPr>
      </w:pPr>
      <w:r>
        <w:rPr>
          <w:rFonts w:ascii="TimesNewRomanPSMT" w:hAnsi="TimesNewRomanPSMT" w:cs="TimesNewRomanPSMT"/>
          <w:color w:val="000000"/>
        </w:rPr>
        <w:lastRenderedPageBreak/>
        <w:t>FWBG</w:t>
      </w:r>
      <w:r w:rsidR="00093366">
        <w:rPr>
          <w:rFonts w:ascii="TimesNewRomanPSMT" w:hAnsi="TimesNewRomanPSMT" w:cs="TimesNewRomanPSMT"/>
          <w:color w:val="000000"/>
        </w:rPr>
        <w:t>'s sole discretion, release any Bid and nullify the Bid security prior to that date.</w:t>
      </w:r>
    </w:p>
    <w:p w14:paraId="0F882BDB" w14:textId="77777777" w:rsidR="00305E23" w:rsidRDefault="00305E23" w:rsidP="00093366">
      <w:pPr>
        <w:autoSpaceDE w:val="0"/>
        <w:autoSpaceDN w:val="0"/>
        <w:adjustRightInd w:val="0"/>
        <w:spacing w:after="0" w:line="240" w:lineRule="auto"/>
        <w:rPr>
          <w:rFonts w:ascii="TimesNewRomanPSMT" w:hAnsi="TimesNewRomanPSMT" w:cs="TimesNewRomanPSMT"/>
          <w:color w:val="000000"/>
        </w:rPr>
      </w:pPr>
    </w:p>
    <w:p w14:paraId="55E9D696" w14:textId="3BB4FCC8"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17.</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Evaluation of Bids and Award of Contract</w:t>
      </w:r>
    </w:p>
    <w:p w14:paraId="5BA44739" w14:textId="61E85A96" w:rsidR="00305E23" w:rsidRPr="00305E23"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17.1. </w:t>
      </w:r>
      <w:r w:rsidR="00370436">
        <w:rPr>
          <w:rFonts w:ascii="TimesNewRomanPSMT" w:hAnsi="TimesNewRomanPSMT" w:cs="TimesNewRomanPSMT"/>
          <w:color w:val="000000"/>
        </w:rPr>
        <w:t>FWBG</w:t>
      </w:r>
      <w:r>
        <w:rPr>
          <w:rFonts w:ascii="TimesNewRomanPSMT" w:hAnsi="TimesNewRomanPSMT" w:cs="TimesNewRomanPSMT"/>
          <w:color w:val="000000"/>
        </w:rPr>
        <w:t xml:space="preserve"> reserves the right to reject any or all Bids, including without limitation the rights</w:t>
      </w:r>
      <w:r w:rsidR="007811FA">
        <w:rPr>
          <w:rFonts w:ascii="TimesNewRomanPSMT" w:hAnsi="TimesNewRomanPSMT" w:cs="TimesNewRomanPSMT"/>
          <w:color w:val="000000"/>
        </w:rPr>
        <w:t xml:space="preserve"> </w:t>
      </w:r>
      <w:r>
        <w:rPr>
          <w:rFonts w:ascii="TimesNewRomanPSMT" w:hAnsi="TimesNewRomanPSMT" w:cs="TimesNewRomanPSMT"/>
          <w:color w:val="000000"/>
        </w:rPr>
        <w:t>to reject any or all nonconforming, nonresponsive, unbalanced or conditional Bids</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and to reject the Bid of any Bidder if </w:t>
      </w:r>
      <w:r w:rsidR="00370436">
        <w:rPr>
          <w:rFonts w:ascii="TimesNewRomanPSMT" w:hAnsi="TimesNewRomanPSMT" w:cs="TimesNewRomanPSMT"/>
          <w:color w:val="000000"/>
        </w:rPr>
        <w:t>FWBG</w:t>
      </w:r>
      <w:r>
        <w:rPr>
          <w:rFonts w:ascii="TimesNewRomanPSMT" w:hAnsi="TimesNewRomanPSMT" w:cs="TimesNewRomanPSMT"/>
          <w:color w:val="000000"/>
        </w:rPr>
        <w:t xml:space="preserve"> believes that it would not be in the best</w:t>
      </w:r>
      <w:r w:rsidR="007811FA">
        <w:rPr>
          <w:rFonts w:ascii="TimesNewRomanPSMT" w:hAnsi="TimesNewRomanPSMT" w:cs="TimesNewRomanPSMT"/>
          <w:color w:val="000000"/>
        </w:rPr>
        <w:t xml:space="preserve"> </w:t>
      </w:r>
      <w:r>
        <w:rPr>
          <w:rFonts w:ascii="TimesNewRomanPSMT" w:hAnsi="TimesNewRomanPSMT" w:cs="TimesNewRomanPSMT"/>
          <w:color w:val="000000"/>
        </w:rPr>
        <w:t>interest of the Project to make an award to that Bidder, whether because the Bid is</w:t>
      </w:r>
      <w:r w:rsidR="007811FA">
        <w:rPr>
          <w:rFonts w:ascii="TimesNewRomanPSMT" w:hAnsi="TimesNewRomanPSMT" w:cs="TimesNewRomanPSMT"/>
          <w:color w:val="000000"/>
        </w:rPr>
        <w:t xml:space="preserve"> </w:t>
      </w:r>
      <w:r>
        <w:rPr>
          <w:rFonts w:ascii="TimesNewRomanPSMT" w:hAnsi="TimesNewRomanPSMT" w:cs="TimesNewRomanPSMT"/>
          <w:color w:val="000000"/>
        </w:rPr>
        <w:t>not responsive or the Bidder is unqualified or of doubtful financial ability or fails to</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meet any other pertinent standard or criteria established by </w:t>
      </w:r>
      <w:r w:rsidR="00370436">
        <w:rPr>
          <w:rFonts w:ascii="TimesNewRomanPSMT" w:hAnsi="TimesNewRomanPSMT" w:cs="TimesNewRomanPSMT"/>
          <w:color w:val="000000"/>
        </w:rPr>
        <w:t>FWBG</w:t>
      </w:r>
      <w:r>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also reserves</w:t>
      </w:r>
      <w:r w:rsidR="007811FA">
        <w:rPr>
          <w:rFonts w:ascii="TimesNewRomanPSMT" w:hAnsi="TimesNewRomanPSMT" w:cs="TimesNewRomanPSMT"/>
          <w:color w:val="000000"/>
        </w:rPr>
        <w:t xml:space="preserve"> </w:t>
      </w:r>
      <w:r>
        <w:rPr>
          <w:rFonts w:ascii="TimesNewRomanPSMT" w:hAnsi="TimesNewRomanPSMT" w:cs="TimesNewRomanPSMT"/>
          <w:color w:val="000000"/>
        </w:rPr>
        <w:t>the right to waive informalities not involving price, contract time or changes in the</w:t>
      </w:r>
      <w:r w:rsidR="007811FA">
        <w:rPr>
          <w:rFonts w:ascii="TimesNewRomanPSMT" w:hAnsi="TimesNewRomanPSMT" w:cs="TimesNewRomanPSMT"/>
          <w:color w:val="000000"/>
        </w:rPr>
        <w:t xml:space="preserve"> </w:t>
      </w:r>
      <w:r>
        <w:rPr>
          <w:rFonts w:ascii="TimesNewRomanPSMT" w:hAnsi="TimesNewRomanPSMT" w:cs="TimesNewRomanPSMT"/>
          <w:color w:val="000000"/>
        </w:rPr>
        <w:t>Work with the Successful Bidder. Discrepancies between the multiplication of units</w:t>
      </w:r>
      <w:r w:rsidR="007811FA">
        <w:rPr>
          <w:rFonts w:ascii="TimesNewRomanPSMT" w:hAnsi="TimesNewRomanPSMT" w:cs="TimesNewRomanPSMT"/>
          <w:color w:val="000000"/>
        </w:rPr>
        <w:t xml:space="preserve"> </w:t>
      </w:r>
      <w:r>
        <w:rPr>
          <w:rFonts w:ascii="TimesNewRomanPSMT" w:hAnsi="TimesNewRomanPSMT" w:cs="TimesNewRomanPSMT"/>
          <w:color w:val="000000"/>
        </w:rPr>
        <w:t>of Work and unit prices will be resolved in favor of the unit prices. Discrepancies</w:t>
      </w:r>
      <w:r w:rsidR="007811FA">
        <w:rPr>
          <w:rFonts w:ascii="TimesNewRomanPSMT" w:hAnsi="TimesNewRomanPSMT" w:cs="TimesNewRomanPSMT"/>
          <w:color w:val="000000"/>
        </w:rPr>
        <w:t xml:space="preserve"> </w:t>
      </w:r>
      <w:r>
        <w:rPr>
          <w:rFonts w:ascii="TimesNewRomanPSMT" w:hAnsi="TimesNewRomanPSMT" w:cs="TimesNewRomanPSMT"/>
          <w:color w:val="000000"/>
        </w:rPr>
        <w:t>between the indicated sum of any column of figures and the correct sum thereof will</w:t>
      </w:r>
      <w:r w:rsidR="007811FA">
        <w:rPr>
          <w:rFonts w:ascii="TimesNewRomanPSMT" w:hAnsi="TimesNewRomanPSMT" w:cs="TimesNewRomanPSMT"/>
          <w:color w:val="000000"/>
        </w:rPr>
        <w:t xml:space="preserve"> </w:t>
      </w:r>
      <w:r>
        <w:rPr>
          <w:rFonts w:ascii="TimesNewRomanPSMT" w:hAnsi="TimesNewRomanPSMT" w:cs="TimesNewRomanPSMT"/>
          <w:color w:val="000000"/>
        </w:rPr>
        <w:t>be resolved in favor of the correct sum. Discrepancies between words and figures</w:t>
      </w:r>
      <w:r w:rsidR="007811FA">
        <w:rPr>
          <w:rFonts w:ascii="TimesNewRomanPSMT" w:hAnsi="TimesNewRomanPSMT" w:cs="TimesNewRomanPSMT"/>
          <w:color w:val="000000"/>
        </w:rPr>
        <w:t xml:space="preserve"> </w:t>
      </w:r>
      <w:r>
        <w:rPr>
          <w:rFonts w:ascii="TimesNewRomanPSMT" w:hAnsi="TimesNewRomanPSMT" w:cs="TimesNewRomanPSMT"/>
          <w:color w:val="000000"/>
        </w:rPr>
        <w:t>will be resolved in favor of the words.</w:t>
      </w:r>
    </w:p>
    <w:p w14:paraId="5A126476" w14:textId="093DE9A2"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17.1.1. Any or all bids will be rejected if </w:t>
      </w:r>
      <w:r w:rsidR="00370436">
        <w:rPr>
          <w:rFonts w:ascii="TimesNewRomanPSMT" w:hAnsi="TimesNewRomanPSMT" w:cs="TimesNewRomanPSMT"/>
          <w:color w:val="000000"/>
        </w:rPr>
        <w:t>FWBG</w:t>
      </w:r>
      <w:r>
        <w:rPr>
          <w:rFonts w:ascii="TimesNewRomanPSMT" w:hAnsi="TimesNewRomanPSMT" w:cs="TimesNewRomanPSMT"/>
          <w:color w:val="000000"/>
        </w:rPr>
        <w:t xml:space="preserve"> has reason to believe that collusion exists</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among the Bidders, Bidder is an interested party to any litigation against </w:t>
      </w:r>
      <w:r w:rsidR="00370436">
        <w:rPr>
          <w:rFonts w:ascii="TimesNewRomanPSMT" w:hAnsi="TimesNewRomanPSMT" w:cs="TimesNewRomanPSMT"/>
          <w:color w:val="000000"/>
        </w:rPr>
        <w:t>FWBG</w:t>
      </w:r>
      <w:r>
        <w:rPr>
          <w:rFonts w:ascii="TimesNewRomanPSMT" w:hAnsi="TimesNewRomanPSMT" w:cs="TimesNewRomanPSMT"/>
          <w:color w:val="000000"/>
        </w:rPr>
        <w:t>,</w:t>
      </w:r>
      <w:r w:rsidR="007811FA">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or Bidder may have a claim against the other or be engaged in litigation,</w:t>
      </w:r>
      <w:r w:rsidR="007811FA">
        <w:rPr>
          <w:rFonts w:ascii="TimesNewRomanPSMT" w:hAnsi="TimesNewRomanPSMT" w:cs="TimesNewRomanPSMT"/>
          <w:color w:val="000000"/>
        </w:rPr>
        <w:t xml:space="preserve"> </w:t>
      </w:r>
      <w:r>
        <w:rPr>
          <w:rFonts w:ascii="TimesNewRomanPSMT" w:hAnsi="TimesNewRomanPSMT" w:cs="TimesNewRomanPSMT"/>
          <w:color w:val="000000"/>
        </w:rPr>
        <w:t>Bidder is in arrears on any existing contract or has defaulted on a previous</w:t>
      </w:r>
      <w:r w:rsidR="007811FA">
        <w:rPr>
          <w:rFonts w:ascii="TimesNewRomanPSMT" w:hAnsi="TimesNewRomanPSMT" w:cs="TimesNewRomanPSMT"/>
          <w:color w:val="000000"/>
        </w:rPr>
        <w:t xml:space="preserve"> </w:t>
      </w:r>
      <w:r>
        <w:rPr>
          <w:rFonts w:ascii="TimesNewRomanPSMT" w:hAnsi="TimesNewRomanPSMT" w:cs="TimesNewRomanPSMT"/>
          <w:color w:val="000000"/>
        </w:rPr>
        <w:t>contract, Bidder has performed a prior contract in an unsatisfactory manner, or</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Bidder has uncompleted work which in the judgment of the </w:t>
      </w:r>
      <w:r w:rsidR="000E1C82">
        <w:rPr>
          <w:rFonts w:ascii="TimesNewRomanPSMT" w:hAnsi="TimesNewRomanPSMT" w:cs="TimesNewRomanPSMT"/>
          <w:color w:val="000000"/>
        </w:rPr>
        <w:t>FWBG or the City of Fort Worth</w:t>
      </w:r>
      <w:r>
        <w:rPr>
          <w:rFonts w:ascii="TimesNewRomanPSMT" w:hAnsi="TimesNewRomanPSMT" w:cs="TimesNewRomanPSMT"/>
          <w:color w:val="000000"/>
        </w:rPr>
        <w:t xml:space="preserve"> will prevent or</w:t>
      </w:r>
      <w:r w:rsidR="007811FA">
        <w:rPr>
          <w:rFonts w:ascii="TimesNewRomanPSMT" w:hAnsi="TimesNewRomanPSMT" w:cs="TimesNewRomanPSMT"/>
          <w:color w:val="000000"/>
        </w:rPr>
        <w:t xml:space="preserve"> </w:t>
      </w:r>
      <w:r>
        <w:rPr>
          <w:rFonts w:ascii="TimesNewRomanPSMT" w:hAnsi="TimesNewRomanPSMT" w:cs="TimesNewRomanPSMT"/>
          <w:color w:val="000000"/>
        </w:rPr>
        <w:t>hinder the prompt completion of additional work if awarded.</w:t>
      </w:r>
    </w:p>
    <w:p w14:paraId="128A26F2" w14:textId="699E66FC"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17.2. </w:t>
      </w:r>
      <w:r w:rsidR="00370436">
        <w:rPr>
          <w:rFonts w:ascii="TimesNewRomanPSMT" w:hAnsi="TimesNewRomanPSMT" w:cs="TimesNewRomanPSMT"/>
          <w:color w:val="000000"/>
        </w:rPr>
        <w:t>FWBG</w:t>
      </w:r>
      <w:r>
        <w:rPr>
          <w:rFonts w:ascii="TimesNewRomanPSMT" w:hAnsi="TimesNewRomanPSMT" w:cs="TimesNewRomanPSMT"/>
          <w:color w:val="000000"/>
        </w:rPr>
        <w:t xml:space="preserve"> may consider the qualifications and experience of Subcontractors, Suppliers,</w:t>
      </w:r>
      <w:r w:rsidR="007811FA">
        <w:rPr>
          <w:rFonts w:ascii="TimesNewRomanPSMT" w:hAnsi="TimesNewRomanPSMT" w:cs="TimesNewRomanPSMT"/>
          <w:color w:val="000000"/>
        </w:rPr>
        <w:t xml:space="preserve"> </w:t>
      </w:r>
      <w:r>
        <w:rPr>
          <w:rFonts w:ascii="TimesNewRomanPSMT" w:hAnsi="TimesNewRomanPSMT" w:cs="TimesNewRomanPSMT"/>
          <w:color w:val="000000"/>
        </w:rPr>
        <w:t>and other persons and organizations proposed for those portions of the Work as to</w:t>
      </w:r>
      <w:r w:rsidR="007811FA">
        <w:rPr>
          <w:rFonts w:ascii="TimesNewRomanPSMT" w:hAnsi="TimesNewRomanPSMT" w:cs="TimesNewRomanPSMT"/>
          <w:color w:val="000000"/>
        </w:rPr>
        <w:t xml:space="preserve"> </w:t>
      </w:r>
      <w:r>
        <w:rPr>
          <w:rFonts w:ascii="TimesNewRomanPSMT" w:hAnsi="TimesNewRomanPSMT" w:cs="TimesNewRomanPSMT"/>
          <w:color w:val="000000"/>
        </w:rPr>
        <w:t>which the identity of Subcontractors, Suppliers, and other persons and organizations</w:t>
      </w:r>
      <w:r w:rsidR="007811FA">
        <w:rPr>
          <w:rFonts w:ascii="TimesNewRomanPSMT" w:hAnsi="TimesNewRomanPSMT" w:cs="TimesNewRomanPSMT"/>
          <w:color w:val="000000"/>
        </w:rPr>
        <w:t xml:space="preserve"> </w:t>
      </w:r>
      <w:r>
        <w:rPr>
          <w:rFonts w:ascii="TimesNewRomanPSMT" w:hAnsi="TimesNewRomanPSMT" w:cs="TimesNewRomanPSMT"/>
          <w:color w:val="000000"/>
        </w:rPr>
        <w:t>must be submitted as provided in the Contract Documents or upon the request of</w:t>
      </w:r>
      <w:r w:rsidR="007811FA">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w:t>
      </w:r>
      <w:r w:rsidR="00370436">
        <w:rPr>
          <w:rFonts w:ascii="TimesNewRomanPSMT" w:hAnsi="TimesNewRomanPSMT" w:cs="TimesNewRomanPSMT"/>
          <w:color w:val="000000"/>
        </w:rPr>
        <w:t>FWBG</w:t>
      </w:r>
      <w:r>
        <w:rPr>
          <w:rFonts w:ascii="TimesNewRomanPSMT" w:hAnsi="TimesNewRomanPSMT" w:cs="TimesNewRomanPSMT"/>
          <w:color w:val="000000"/>
        </w:rPr>
        <w:t xml:space="preserve"> also may consider the operating costs, maintenance requirements,</w:t>
      </w:r>
      <w:r w:rsidR="007811FA">
        <w:rPr>
          <w:rFonts w:ascii="TimesNewRomanPSMT" w:hAnsi="TimesNewRomanPSMT" w:cs="TimesNewRomanPSMT"/>
          <w:color w:val="000000"/>
        </w:rPr>
        <w:t xml:space="preserve"> </w:t>
      </w:r>
      <w:r>
        <w:rPr>
          <w:rFonts w:ascii="TimesNewRomanPSMT" w:hAnsi="TimesNewRomanPSMT" w:cs="TimesNewRomanPSMT"/>
          <w:color w:val="000000"/>
        </w:rPr>
        <w:t>performance data and guarantees of major items of materials and equipment proposed</w:t>
      </w:r>
      <w:r w:rsidR="007811FA">
        <w:rPr>
          <w:rFonts w:ascii="TimesNewRomanPSMT" w:hAnsi="TimesNewRomanPSMT" w:cs="TimesNewRomanPSMT"/>
          <w:color w:val="000000"/>
        </w:rPr>
        <w:t xml:space="preserve"> </w:t>
      </w:r>
      <w:r>
        <w:rPr>
          <w:rFonts w:ascii="TimesNewRomanPSMT" w:hAnsi="TimesNewRomanPSMT" w:cs="TimesNewRomanPSMT"/>
          <w:color w:val="000000"/>
        </w:rPr>
        <w:t>for incorporation in the Work when such data is required to be submitted prior to the</w:t>
      </w:r>
      <w:r w:rsidR="007811FA">
        <w:rPr>
          <w:rFonts w:ascii="TimesNewRomanPSMT" w:hAnsi="TimesNewRomanPSMT" w:cs="TimesNewRomanPSMT"/>
          <w:color w:val="000000"/>
        </w:rPr>
        <w:t xml:space="preserve"> </w:t>
      </w:r>
      <w:r>
        <w:rPr>
          <w:rFonts w:ascii="TimesNewRomanPSMT" w:hAnsi="TimesNewRomanPSMT" w:cs="TimesNewRomanPSMT"/>
          <w:color w:val="000000"/>
        </w:rPr>
        <w:t>Notice of Award.</w:t>
      </w:r>
    </w:p>
    <w:p w14:paraId="32F038D4" w14:textId="3DD52AFC"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17.3. </w:t>
      </w:r>
      <w:r w:rsidR="00370436">
        <w:rPr>
          <w:rFonts w:ascii="TimesNewRomanPSMT" w:hAnsi="TimesNewRomanPSMT" w:cs="TimesNewRomanPSMT"/>
          <w:color w:val="000000"/>
        </w:rPr>
        <w:t>FWBG</w:t>
      </w:r>
      <w:r>
        <w:rPr>
          <w:rFonts w:ascii="TimesNewRomanPSMT" w:hAnsi="TimesNewRomanPSMT" w:cs="TimesNewRomanPSMT"/>
          <w:color w:val="000000"/>
        </w:rPr>
        <w:t xml:space="preserve"> may conduct such investigations as </w:t>
      </w:r>
      <w:r w:rsidR="00370436">
        <w:rPr>
          <w:rFonts w:ascii="TimesNewRomanPSMT" w:hAnsi="TimesNewRomanPSMT" w:cs="TimesNewRomanPSMT"/>
          <w:color w:val="000000"/>
        </w:rPr>
        <w:t>FWBG</w:t>
      </w:r>
      <w:r>
        <w:rPr>
          <w:rFonts w:ascii="TimesNewRomanPSMT" w:hAnsi="TimesNewRomanPSMT" w:cs="TimesNewRomanPSMT"/>
          <w:color w:val="000000"/>
        </w:rPr>
        <w:t xml:space="preserve"> deems necessary to assist in the</w:t>
      </w:r>
      <w:r w:rsidR="007811FA">
        <w:rPr>
          <w:rFonts w:ascii="TimesNewRomanPSMT" w:hAnsi="TimesNewRomanPSMT" w:cs="TimesNewRomanPSMT"/>
          <w:color w:val="000000"/>
        </w:rPr>
        <w:t xml:space="preserve"> </w:t>
      </w:r>
      <w:r>
        <w:rPr>
          <w:rFonts w:ascii="TimesNewRomanPSMT" w:hAnsi="TimesNewRomanPSMT" w:cs="TimesNewRomanPSMT"/>
          <w:color w:val="000000"/>
        </w:rPr>
        <w:t>evaluation of any Bid and to establish the responsibility, qualifications, and financial</w:t>
      </w:r>
      <w:r w:rsidR="007811FA">
        <w:rPr>
          <w:rFonts w:ascii="TimesNewRomanPSMT" w:hAnsi="TimesNewRomanPSMT" w:cs="TimesNewRomanPSMT"/>
          <w:color w:val="000000"/>
        </w:rPr>
        <w:t xml:space="preserve"> </w:t>
      </w:r>
      <w:r>
        <w:rPr>
          <w:rFonts w:ascii="TimesNewRomanPSMT" w:hAnsi="TimesNewRomanPSMT" w:cs="TimesNewRomanPSMT"/>
          <w:color w:val="000000"/>
        </w:rPr>
        <w:t>ability of Bidders, proposed Subcontractors, Suppliers and other persons and</w:t>
      </w:r>
      <w:r w:rsidR="007811FA">
        <w:rPr>
          <w:rFonts w:ascii="TimesNewRomanPSMT" w:hAnsi="TimesNewRomanPSMT" w:cs="TimesNewRomanPSMT"/>
          <w:color w:val="000000"/>
        </w:rPr>
        <w:t xml:space="preserve"> </w:t>
      </w:r>
      <w:r>
        <w:rPr>
          <w:rFonts w:ascii="TimesNewRomanPSMT" w:hAnsi="TimesNewRomanPSMT" w:cs="TimesNewRomanPSMT"/>
          <w:color w:val="000000"/>
        </w:rPr>
        <w:t>organizations to perform and furnish the Work in accordance with the Contract</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Documents to </w:t>
      </w:r>
      <w:r w:rsidR="00370436">
        <w:rPr>
          <w:rFonts w:ascii="TimesNewRomanPSMT" w:hAnsi="TimesNewRomanPSMT" w:cs="TimesNewRomanPSMT"/>
          <w:color w:val="000000"/>
        </w:rPr>
        <w:t>FWBG</w:t>
      </w:r>
      <w:r>
        <w:rPr>
          <w:rFonts w:ascii="TimesNewRomanPSMT" w:hAnsi="TimesNewRomanPSMT" w:cs="TimesNewRomanPSMT"/>
          <w:color w:val="000000"/>
        </w:rPr>
        <w:t>'s satisfaction within the prescribed time.</w:t>
      </w:r>
    </w:p>
    <w:p w14:paraId="3AF313E9" w14:textId="69B311ED"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17.4. Contractor shall perform with his own organization, work of a value not less than</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35% of the value embraced on the Contract, unless otherwise approved by </w:t>
      </w:r>
      <w:r w:rsidR="00370436">
        <w:rPr>
          <w:rFonts w:ascii="TimesNewRomanPSMT" w:hAnsi="TimesNewRomanPSMT" w:cs="TimesNewRomanPSMT"/>
          <w:color w:val="000000"/>
        </w:rPr>
        <w:t>FWBG</w:t>
      </w:r>
      <w:r>
        <w:rPr>
          <w:rFonts w:ascii="TimesNewRomanPSMT" w:hAnsi="TimesNewRomanPSMT" w:cs="TimesNewRomanPSMT"/>
          <w:color w:val="000000"/>
        </w:rPr>
        <w:t>.</w:t>
      </w:r>
    </w:p>
    <w:p w14:paraId="60C69B7F" w14:textId="16A74F6A"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17.5. If the Contract is to be awarded, it will be awarded to lowest responsible and</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responsive Bidder whose evaluation by </w:t>
      </w:r>
      <w:r w:rsidR="00370436">
        <w:rPr>
          <w:rFonts w:ascii="TimesNewRomanPSMT" w:hAnsi="TimesNewRomanPSMT" w:cs="TimesNewRomanPSMT"/>
          <w:color w:val="000000"/>
        </w:rPr>
        <w:t>FWBG</w:t>
      </w:r>
      <w:r>
        <w:rPr>
          <w:rFonts w:ascii="TimesNewRomanPSMT" w:hAnsi="TimesNewRomanPSMT" w:cs="TimesNewRomanPSMT"/>
          <w:color w:val="000000"/>
        </w:rPr>
        <w:t xml:space="preserve"> indicates that the award will be in the</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best interests of </w:t>
      </w:r>
      <w:r w:rsidR="00370436">
        <w:rPr>
          <w:rFonts w:ascii="TimesNewRomanPSMT" w:hAnsi="TimesNewRomanPSMT" w:cs="TimesNewRomanPSMT"/>
          <w:color w:val="000000"/>
        </w:rPr>
        <w:t>FWBG</w:t>
      </w:r>
      <w:r>
        <w:rPr>
          <w:rFonts w:ascii="TimesNewRomanPSMT" w:hAnsi="TimesNewRomanPSMT" w:cs="TimesNewRomanPSMT"/>
          <w:color w:val="000000"/>
        </w:rPr>
        <w:t>.</w:t>
      </w:r>
    </w:p>
    <w:p w14:paraId="1DDE2B00" w14:textId="15CCE959"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17.6. Pursuant to Texas Government Code Chapter 2252.001, </w:t>
      </w:r>
      <w:r w:rsidR="00370436">
        <w:rPr>
          <w:rFonts w:ascii="TimesNewRomanPSMT" w:hAnsi="TimesNewRomanPSMT" w:cs="TimesNewRomanPSMT"/>
          <w:color w:val="000000"/>
        </w:rPr>
        <w:t>FWBG</w:t>
      </w:r>
      <w:r>
        <w:rPr>
          <w:rFonts w:ascii="TimesNewRomanPSMT" w:hAnsi="TimesNewRomanPSMT" w:cs="TimesNewRomanPSMT"/>
          <w:color w:val="000000"/>
        </w:rPr>
        <w:t xml:space="preserve"> will not award</w:t>
      </w:r>
      <w:r w:rsidR="007811FA">
        <w:rPr>
          <w:rFonts w:ascii="TimesNewRomanPSMT" w:hAnsi="TimesNewRomanPSMT" w:cs="TimesNewRomanPSMT"/>
          <w:color w:val="000000"/>
        </w:rPr>
        <w:t xml:space="preserve"> </w:t>
      </w:r>
      <w:r>
        <w:rPr>
          <w:rFonts w:ascii="TimesNewRomanPSMT" w:hAnsi="TimesNewRomanPSMT" w:cs="TimesNewRomanPSMT"/>
          <w:color w:val="000000"/>
        </w:rPr>
        <w:t>contract to a Nonresident Bidder unless the Nonresident Bidder’s bid is lower than</w:t>
      </w:r>
      <w:r w:rsidR="007811FA">
        <w:rPr>
          <w:rFonts w:ascii="TimesNewRomanPSMT" w:hAnsi="TimesNewRomanPSMT" w:cs="TimesNewRomanPSMT"/>
          <w:color w:val="000000"/>
        </w:rPr>
        <w:t xml:space="preserve"> </w:t>
      </w:r>
      <w:r>
        <w:rPr>
          <w:rFonts w:ascii="TimesNewRomanPSMT" w:hAnsi="TimesNewRomanPSMT" w:cs="TimesNewRomanPSMT"/>
          <w:color w:val="000000"/>
        </w:rPr>
        <w:t>the lowest bid submitted by a responsible Texas Bidder by the same amount that a</w:t>
      </w:r>
      <w:r w:rsidR="007811FA">
        <w:rPr>
          <w:rFonts w:ascii="TimesNewRomanPSMT" w:hAnsi="TimesNewRomanPSMT" w:cs="TimesNewRomanPSMT"/>
          <w:color w:val="000000"/>
        </w:rPr>
        <w:t xml:space="preserve"> </w:t>
      </w:r>
      <w:r>
        <w:rPr>
          <w:rFonts w:ascii="TimesNewRomanPSMT" w:hAnsi="TimesNewRomanPSMT" w:cs="TimesNewRomanPSMT"/>
          <w:color w:val="000000"/>
        </w:rPr>
        <w:t>Texas resident bidder would be required to underbid a Nonresident Bidder to obtain a</w:t>
      </w:r>
      <w:r w:rsidR="007811FA">
        <w:rPr>
          <w:rFonts w:ascii="TimesNewRomanPSMT" w:hAnsi="TimesNewRomanPSMT" w:cs="TimesNewRomanPSMT"/>
          <w:color w:val="000000"/>
        </w:rPr>
        <w:t xml:space="preserve"> </w:t>
      </w:r>
      <w:r>
        <w:rPr>
          <w:rFonts w:ascii="TimesNewRomanPSMT" w:hAnsi="TimesNewRomanPSMT" w:cs="TimesNewRomanPSMT"/>
          <w:color w:val="000000"/>
        </w:rPr>
        <w:t>comparable contract in the state in which the nonresident’s principal place of</w:t>
      </w:r>
      <w:r w:rsidR="007811FA">
        <w:rPr>
          <w:rFonts w:ascii="TimesNewRomanPSMT" w:hAnsi="TimesNewRomanPSMT" w:cs="TimesNewRomanPSMT"/>
          <w:color w:val="000000"/>
        </w:rPr>
        <w:t xml:space="preserve"> </w:t>
      </w:r>
      <w:r>
        <w:rPr>
          <w:rFonts w:ascii="TimesNewRomanPSMT" w:hAnsi="TimesNewRomanPSMT" w:cs="TimesNewRomanPSMT"/>
          <w:color w:val="000000"/>
        </w:rPr>
        <w:t>business is located.</w:t>
      </w:r>
    </w:p>
    <w:p w14:paraId="0F67CB33" w14:textId="200A5A20"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 xml:space="preserve">17.7. A contract is not awarded until formal </w:t>
      </w:r>
      <w:r w:rsidR="000E1C82">
        <w:rPr>
          <w:rFonts w:ascii="TimesNewRomanPSMT" w:hAnsi="TimesNewRomanPSMT" w:cs="TimesNewRomanPSMT"/>
          <w:color w:val="000000"/>
        </w:rPr>
        <w:t>approval by a review committee or other individuals as required under the terms of the bid in question</w:t>
      </w:r>
      <w:r>
        <w:rPr>
          <w:rFonts w:ascii="TimesNewRomanPSMT" w:hAnsi="TimesNewRomanPSMT" w:cs="TimesNewRomanPSMT"/>
          <w:color w:val="000000"/>
        </w:rPr>
        <w:t>. If the</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Contract is to be awarded, </w:t>
      </w:r>
      <w:r w:rsidR="00370436">
        <w:rPr>
          <w:rFonts w:ascii="TimesNewRomanPSMT" w:hAnsi="TimesNewRomanPSMT" w:cs="TimesNewRomanPSMT"/>
          <w:color w:val="000000"/>
        </w:rPr>
        <w:t xml:space="preserve">FWBG </w:t>
      </w:r>
      <w:r>
        <w:rPr>
          <w:rFonts w:ascii="TimesNewRomanPSMT" w:hAnsi="TimesNewRomanPSMT" w:cs="TimesNewRomanPSMT"/>
          <w:color w:val="000000"/>
        </w:rPr>
        <w:t>will award the Contract within 90 days after the day</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of the Bid opening unless extended in writing. No other act of </w:t>
      </w:r>
      <w:r w:rsidR="00370436">
        <w:rPr>
          <w:rFonts w:ascii="TimesNewRomanPSMT" w:hAnsi="TimesNewRomanPSMT" w:cs="TimesNewRomanPSMT"/>
          <w:color w:val="000000"/>
        </w:rPr>
        <w:t>FWBG</w:t>
      </w:r>
      <w:r>
        <w:rPr>
          <w:rFonts w:ascii="TimesNewRomanPSMT" w:hAnsi="TimesNewRomanPSMT" w:cs="TimesNewRomanPSMT"/>
          <w:color w:val="000000"/>
        </w:rPr>
        <w:t xml:space="preserve"> or others will</w:t>
      </w:r>
      <w:r w:rsidR="007811FA">
        <w:rPr>
          <w:rFonts w:ascii="TimesNewRomanPSMT" w:hAnsi="TimesNewRomanPSMT" w:cs="TimesNewRomanPSMT"/>
          <w:color w:val="000000"/>
        </w:rPr>
        <w:t xml:space="preserve"> </w:t>
      </w:r>
      <w:r>
        <w:rPr>
          <w:rFonts w:ascii="TimesNewRomanPSMT" w:hAnsi="TimesNewRomanPSMT" w:cs="TimesNewRomanPSMT"/>
          <w:color w:val="000000"/>
        </w:rPr>
        <w:t>constitute acceptance of a Bid. Upon the contractor award a Notice of Award will be</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issued by </w:t>
      </w:r>
      <w:r w:rsidR="00E24900">
        <w:rPr>
          <w:rFonts w:ascii="TimesNewRomanPSMT" w:hAnsi="TimesNewRomanPSMT" w:cs="TimesNewRomanPSMT"/>
          <w:color w:val="000000"/>
        </w:rPr>
        <w:t>FWBG</w:t>
      </w:r>
      <w:r>
        <w:rPr>
          <w:rFonts w:ascii="TimesNewRomanPSMT" w:hAnsi="TimesNewRomanPSMT" w:cs="TimesNewRomanPSMT"/>
          <w:color w:val="000000"/>
        </w:rPr>
        <w:t>.</w:t>
      </w:r>
    </w:p>
    <w:p w14:paraId="4D0FFC36" w14:textId="2484D3B2" w:rsidR="00093366" w:rsidRDefault="00093366" w:rsidP="007811FA">
      <w:pPr>
        <w:autoSpaceDE w:val="0"/>
        <w:autoSpaceDN w:val="0"/>
        <w:adjustRightInd w:val="0"/>
        <w:spacing w:after="0" w:line="240" w:lineRule="auto"/>
        <w:ind w:left="900" w:hanging="450"/>
        <w:rPr>
          <w:rFonts w:ascii="TimesNewRomanPSMT" w:hAnsi="TimesNewRomanPSMT" w:cs="TimesNewRomanPSMT"/>
          <w:color w:val="000000"/>
        </w:rPr>
      </w:pPr>
      <w:r>
        <w:rPr>
          <w:rFonts w:ascii="TimesNewRomanPSMT" w:hAnsi="TimesNewRomanPSMT" w:cs="TimesNewRomanPSMT"/>
          <w:color w:val="000000"/>
        </w:rPr>
        <w:t>17.8. Failure or refusal to comply with the requirements may result in rejection of Bid.</w:t>
      </w:r>
    </w:p>
    <w:p w14:paraId="16BA17C7" w14:textId="77777777" w:rsidR="007811FA" w:rsidRDefault="007811FA" w:rsidP="007811FA">
      <w:pPr>
        <w:autoSpaceDE w:val="0"/>
        <w:autoSpaceDN w:val="0"/>
        <w:adjustRightInd w:val="0"/>
        <w:spacing w:after="0" w:line="240" w:lineRule="auto"/>
        <w:ind w:left="900" w:hanging="450"/>
        <w:rPr>
          <w:rFonts w:ascii="TimesNewRomanPSMT" w:hAnsi="TimesNewRomanPSMT" w:cs="TimesNewRomanPSMT"/>
          <w:color w:val="000000"/>
        </w:rPr>
      </w:pPr>
    </w:p>
    <w:p w14:paraId="794B822C" w14:textId="0DAA7F5A" w:rsidR="00093366" w:rsidRDefault="00093366" w:rsidP="007811FA">
      <w:pPr>
        <w:autoSpaceDE w:val="0"/>
        <w:autoSpaceDN w:val="0"/>
        <w:adjustRightInd w:val="0"/>
        <w:spacing w:after="0" w:line="240" w:lineRule="auto"/>
        <w:ind w:left="450" w:hanging="450"/>
        <w:rPr>
          <w:rFonts w:ascii="TimesNewRomanPS-BoldMT" w:hAnsi="TimesNewRomanPS-BoldMT" w:cs="TimesNewRomanPS-BoldMT"/>
          <w:b/>
          <w:bCs/>
          <w:color w:val="000000"/>
        </w:rPr>
      </w:pPr>
      <w:r>
        <w:rPr>
          <w:rFonts w:ascii="TimesNewRomanPS-BoldMT" w:hAnsi="TimesNewRomanPS-BoldMT" w:cs="TimesNewRomanPS-BoldMT"/>
          <w:b/>
          <w:bCs/>
          <w:color w:val="000000"/>
        </w:rPr>
        <w:t>18.</w:t>
      </w:r>
      <w:r w:rsidR="007811FA">
        <w:rPr>
          <w:rFonts w:ascii="TimesNewRomanPS-BoldMT" w:hAnsi="TimesNewRomanPS-BoldMT" w:cs="TimesNewRomanPS-BoldMT"/>
          <w:b/>
          <w:bCs/>
          <w:color w:val="000000"/>
        </w:rPr>
        <w:tab/>
      </w:r>
      <w:r>
        <w:rPr>
          <w:rFonts w:ascii="TimesNewRomanPS-BoldMT" w:hAnsi="TimesNewRomanPS-BoldMT" w:cs="TimesNewRomanPS-BoldMT"/>
          <w:b/>
          <w:bCs/>
          <w:color w:val="000000"/>
        </w:rPr>
        <w:t>Signing of Agreement</w:t>
      </w:r>
    </w:p>
    <w:p w14:paraId="52656989" w14:textId="21F3A161" w:rsidR="00093366" w:rsidRDefault="00093366" w:rsidP="007811FA">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 xml:space="preserve">18.1. When </w:t>
      </w:r>
      <w:r w:rsidR="00E24900">
        <w:rPr>
          <w:rFonts w:ascii="TimesNewRomanPSMT" w:hAnsi="TimesNewRomanPSMT" w:cs="TimesNewRomanPSMT"/>
          <w:color w:val="000000"/>
        </w:rPr>
        <w:t>FWBG</w:t>
      </w:r>
      <w:r>
        <w:rPr>
          <w:rFonts w:ascii="TimesNewRomanPSMT" w:hAnsi="TimesNewRomanPSMT" w:cs="TimesNewRomanPSMT"/>
          <w:color w:val="000000"/>
        </w:rPr>
        <w:t xml:space="preserve"> issues a Notice of Award to the Successful Bidder, it will be</w:t>
      </w:r>
      <w:r w:rsidR="007811FA">
        <w:rPr>
          <w:rFonts w:ascii="TimesNewRomanPSMT" w:hAnsi="TimesNewRomanPSMT" w:cs="TimesNewRomanPSMT"/>
          <w:color w:val="000000"/>
        </w:rPr>
        <w:t xml:space="preserve"> </w:t>
      </w:r>
      <w:r>
        <w:rPr>
          <w:rFonts w:ascii="TimesNewRomanPSMT" w:hAnsi="TimesNewRomanPSMT" w:cs="TimesNewRomanPSMT"/>
          <w:color w:val="000000"/>
        </w:rPr>
        <w:t>accompanied by the required number of unsigned counterparts of the Agreement</w:t>
      </w:r>
      <w:r w:rsidR="00BE2224">
        <w:rPr>
          <w:rFonts w:ascii="TimesNewRomanPSMT" w:hAnsi="TimesNewRomanPSMT" w:cs="TimesNewRomanPSMT"/>
          <w:color w:val="000000"/>
        </w:rPr>
        <w:t xml:space="preserve">, typically AIA </w:t>
      </w:r>
      <w:r w:rsidR="00130BA2">
        <w:rPr>
          <w:rFonts w:ascii="TimesNewRomanPSMT" w:hAnsi="TimesNewRomanPSMT" w:cs="TimesNewRomanPSMT"/>
          <w:color w:val="000000"/>
        </w:rPr>
        <w:t xml:space="preserve">A101-2017 with </w:t>
      </w:r>
      <w:r w:rsidR="00130BA2">
        <w:rPr>
          <w:rFonts w:ascii="TimesNewRomanPSMT" w:hAnsi="TimesNewRomanPSMT" w:cs="TimesNewRomanPSMT"/>
          <w:color w:val="000000"/>
        </w:rPr>
        <w:lastRenderedPageBreak/>
        <w:t>accompanying General Conditions A201-2017</w:t>
      </w:r>
      <w:r>
        <w:rPr>
          <w:rFonts w:ascii="TimesNewRomanPSMT" w:hAnsi="TimesNewRomanPSMT" w:cs="TimesNewRomanPSMT"/>
          <w:color w:val="000000"/>
        </w:rPr>
        <w:t>.</w:t>
      </w:r>
      <w:r w:rsidR="007811FA">
        <w:rPr>
          <w:rFonts w:ascii="TimesNewRomanPSMT" w:hAnsi="TimesNewRomanPSMT" w:cs="TimesNewRomanPSMT"/>
          <w:color w:val="000000"/>
        </w:rPr>
        <w:t xml:space="preserve"> </w:t>
      </w:r>
      <w:r>
        <w:rPr>
          <w:rFonts w:ascii="TimesNewRomanPSMT" w:hAnsi="TimesNewRomanPSMT" w:cs="TimesNewRomanPSMT"/>
          <w:color w:val="000000"/>
        </w:rPr>
        <w:t>Within 14 days thereafter Contractor shall sign and deliver the required number of</w:t>
      </w:r>
      <w:r w:rsidR="007811FA">
        <w:rPr>
          <w:rFonts w:ascii="TimesNewRomanPSMT" w:hAnsi="TimesNewRomanPSMT" w:cs="TimesNewRomanPSMT"/>
          <w:color w:val="000000"/>
        </w:rPr>
        <w:t xml:space="preserve"> </w:t>
      </w:r>
      <w:r>
        <w:rPr>
          <w:rFonts w:ascii="TimesNewRomanPSMT" w:hAnsi="TimesNewRomanPSMT" w:cs="TimesNewRomanPSMT"/>
          <w:color w:val="000000"/>
        </w:rPr>
        <w:t xml:space="preserve">counterparts of the Agreement to </w:t>
      </w:r>
      <w:r w:rsidR="00E24900">
        <w:rPr>
          <w:rFonts w:ascii="TimesNewRomanPSMT" w:hAnsi="TimesNewRomanPSMT" w:cs="TimesNewRomanPSMT"/>
          <w:color w:val="000000"/>
        </w:rPr>
        <w:t>FWBG</w:t>
      </w:r>
      <w:r>
        <w:rPr>
          <w:rFonts w:ascii="TimesNewRomanPSMT" w:hAnsi="TimesNewRomanPSMT" w:cs="TimesNewRomanPSMT"/>
          <w:color w:val="000000"/>
        </w:rPr>
        <w:t xml:space="preserve"> with the required Bonds, Certificates of</w:t>
      </w:r>
      <w:r w:rsidR="007811FA">
        <w:rPr>
          <w:rFonts w:ascii="TimesNewRomanPSMT" w:hAnsi="TimesNewRomanPSMT" w:cs="TimesNewRomanPSMT"/>
          <w:color w:val="000000"/>
        </w:rPr>
        <w:t xml:space="preserve"> </w:t>
      </w:r>
      <w:r>
        <w:rPr>
          <w:rFonts w:ascii="TimesNewRomanPSMT" w:hAnsi="TimesNewRomanPSMT" w:cs="TimesNewRomanPSMT"/>
          <w:color w:val="000000"/>
        </w:rPr>
        <w:t>Insurance, and all other required documentation.</w:t>
      </w:r>
    </w:p>
    <w:p w14:paraId="178E990B" w14:textId="0739B534" w:rsidR="00093366" w:rsidRDefault="00093366" w:rsidP="007811FA">
      <w:pPr>
        <w:autoSpaceDE w:val="0"/>
        <w:autoSpaceDN w:val="0"/>
        <w:adjustRightInd w:val="0"/>
        <w:spacing w:after="0" w:line="240" w:lineRule="auto"/>
        <w:ind w:left="990" w:hanging="540"/>
        <w:rPr>
          <w:rFonts w:ascii="TimesNewRomanPSMT" w:hAnsi="TimesNewRomanPSMT" w:cs="TimesNewRomanPSMT"/>
          <w:color w:val="000000"/>
        </w:rPr>
      </w:pPr>
      <w:r>
        <w:rPr>
          <w:rFonts w:ascii="TimesNewRomanPSMT" w:hAnsi="TimesNewRomanPSMT" w:cs="TimesNewRomanPSMT"/>
          <w:color w:val="000000"/>
        </w:rPr>
        <w:t>18.2. Failure to execute a duly awarded cont</w:t>
      </w:r>
      <w:r w:rsidR="00BE2224">
        <w:rPr>
          <w:rFonts w:ascii="TimesNewRomanPSMT" w:hAnsi="TimesNewRomanPSMT" w:cs="TimesNewRomanPSMT"/>
          <w:color w:val="000000"/>
        </w:rPr>
        <w:t>r</w:t>
      </w:r>
      <w:r>
        <w:rPr>
          <w:rFonts w:ascii="TimesNewRomanPSMT" w:hAnsi="TimesNewRomanPSMT" w:cs="TimesNewRomanPSMT"/>
          <w:color w:val="000000"/>
        </w:rPr>
        <w:t>act may subject the Contractor to penalties.</w:t>
      </w:r>
    </w:p>
    <w:p w14:paraId="19B51D0F" w14:textId="0F4F222B" w:rsidR="008E61A0" w:rsidRPr="000E1C82" w:rsidRDefault="00093366" w:rsidP="000E1C82">
      <w:pPr>
        <w:autoSpaceDE w:val="0"/>
        <w:autoSpaceDN w:val="0"/>
        <w:adjustRightInd w:val="0"/>
        <w:spacing w:after="0" w:line="240" w:lineRule="auto"/>
        <w:ind w:left="990" w:hanging="540"/>
        <w:rPr>
          <w:rFonts w:ascii="TimesNewRomanPS-BoldMT" w:hAnsi="TimesNewRomanPS-BoldMT" w:cs="TimesNewRomanPS-BoldMT"/>
          <w:b/>
          <w:bCs/>
          <w:color w:val="000000"/>
        </w:rPr>
      </w:pPr>
      <w:r>
        <w:rPr>
          <w:rFonts w:ascii="TimesNewRomanPSMT" w:hAnsi="TimesNewRomanPSMT" w:cs="TimesNewRomanPSMT"/>
          <w:color w:val="000000"/>
        </w:rPr>
        <w:t xml:space="preserve">18.3. </w:t>
      </w:r>
      <w:r w:rsidR="00E24900">
        <w:rPr>
          <w:rFonts w:ascii="TimesNewRomanPSMT" w:hAnsi="TimesNewRomanPSMT" w:cs="TimesNewRomanPSMT"/>
          <w:color w:val="000000"/>
        </w:rPr>
        <w:t xml:space="preserve">FWBG </w:t>
      </w:r>
      <w:r>
        <w:rPr>
          <w:rFonts w:ascii="TimesNewRomanPSMT" w:hAnsi="TimesNewRomanPSMT" w:cs="TimesNewRomanPSMT"/>
          <w:color w:val="000000"/>
        </w:rPr>
        <w:t xml:space="preserve">shall thereafter deliver one fully </w:t>
      </w:r>
      <w:r w:rsidR="000E1C82">
        <w:rPr>
          <w:rFonts w:ascii="TimesNewRomanPSMT" w:hAnsi="TimesNewRomanPSMT" w:cs="TimesNewRomanPSMT"/>
          <w:color w:val="000000"/>
        </w:rPr>
        <w:t>executed</w:t>
      </w:r>
      <w:r>
        <w:rPr>
          <w:rFonts w:ascii="TimesNewRomanPSMT" w:hAnsi="TimesNewRomanPSMT" w:cs="TimesNewRomanPSMT"/>
          <w:color w:val="000000"/>
        </w:rPr>
        <w:t xml:space="preserve"> counterpart to Contractor.</w:t>
      </w:r>
    </w:p>
    <w:sectPr w:rsidR="008E61A0" w:rsidRPr="000E1C82" w:rsidSect="000C1CF2">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Roboto-Regular">
    <w:altName w:val="Robot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0D58B9"/>
    <w:multiLevelType w:val="hybridMultilevel"/>
    <w:tmpl w:val="0D0E4D64"/>
    <w:lvl w:ilvl="0" w:tplc="D766106A">
      <w:start w:val="3"/>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60432BE8"/>
    <w:multiLevelType w:val="hybridMultilevel"/>
    <w:tmpl w:val="683C62F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655247">
    <w:abstractNumId w:val="1"/>
  </w:num>
  <w:num w:numId="2" w16cid:durableId="14478464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b Byers">
    <w15:presenceInfo w15:providerId="AD" w15:userId="S::Bbyers@brit.org::7a447948-6ea1-4f8d-9c3e-3e4251d7c0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66"/>
    <w:rsid w:val="00007280"/>
    <w:rsid w:val="000406D7"/>
    <w:rsid w:val="00080763"/>
    <w:rsid w:val="00093366"/>
    <w:rsid w:val="000A518C"/>
    <w:rsid w:val="000C1CF2"/>
    <w:rsid w:val="000C1E24"/>
    <w:rsid w:val="000E1C82"/>
    <w:rsid w:val="000F626E"/>
    <w:rsid w:val="0011229E"/>
    <w:rsid w:val="00130BA2"/>
    <w:rsid w:val="00141C79"/>
    <w:rsid w:val="00154466"/>
    <w:rsid w:val="00212828"/>
    <w:rsid w:val="0025102B"/>
    <w:rsid w:val="00305E23"/>
    <w:rsid w:val="0032186C"/>
    <w:rsid w:val="00370436"/>
    <w:rsid w:val="003C7C7A"/>
    <w:rsid w:val="003C7F1E"/>
    <w:rsid w:val="00461684"/>
    <w:rsid w:val="004A0FEE"/>
    <w:rsid w:val="004E36F6"/>
    <w:rsid w:val="00567FF0"/>
    <w:rsid w:val="005B1ED1"/>
    <w:rsid w:val="00616444"/>
    <w:rsid w:val="00651E8A"/>
    <w:rsid w:val="006654B0"/>
    <w:rsid w:val="006868A3"/>
    <w:rsid w:val="006B00E6"/>
    <w:rsid w:val="006C36B0"/>
    <w:rsid w:val="006D5614"/>
    <w:rsid w:val="006E7D5D"/>
    <w:rsid w:val="006F2560"/>
    <w:rsid w:val="00715F33"/>
    <w:rsid w:val="007164B6"/>
    <w:rsid w:val="0075143C"/>
    <w:rsid w:val="007811FA"/>
    <w:rsid w:val="00812AC1"/>
    <w:rsid w:val="00821B81"/>
    <w:rsid w:val="00893C35"/>
    <w:rsid w:val="008E61A0"/>
    <w:rsid w:val="00954A9C"/>
    <w:rsid w:val="0097307B"/>
    <w:rsid w:val="009B26BA"/>
    <w:rsid w:val="009D4135"/>
    <w:rsid w:val="009E1261"/>
    <w:rsid w:val="00A71EE3"/>
    <w:rsid w:val="00A736E6"/>
    <w:rsid w:val="00AC380C"/>
    <w:rsid w:val="00B25956"/>
    <w:rsid w:val="00B50B8B"/>
    <w:rsid w:val="00B6034B"/>
    <w:rsid w:val="00B6629E"/>
    <w:rsid w:val="00B66A3B"/>
    <w:rsid w:val="00B830BB"/>
    <w:rsid w:val="00BA240E"/>
    <w:rsid w:val="00BE2224"/>
    <w:rsid w:val="00CF56AD"/>
    <w:rsid w:val="00D316EA"/>
    <w:rsid w:val="00D410E6"/>
    <w:rsid w:val="00D46C55"/>
    <w:rsid w:val="00DD3D52"/>
    <w:rsid w:val="00E0151B"/>
    <w:rsid w:val="00E02828"/>
    <w:rsid w:val="00E24900"/>
    <w:rsid w:val="00EF1468"/>
    <w:rsid w:val="00F1534B"/>
    <w:rsid w:val="00F248B4"/>
    <w:rsid w:val="00F814EF"/>
    <w:rsid w:val="00F82899"/>
    <w:rsid w:val="00FB1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1A674"/>
  <w15:chartTrackingRefBased/>
  <w15:docId w15:val="{2A3F617A-736C-455C-AFB2-FFB41FE20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3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366"/>
    <w:pPr>
      <w:ind w:left="720"/>
      <w:contextualSpacing/>
    </w:pPr>
  </w:style>
  <w:style w:type="character" w:styleId="Hyperlink">
    <w:name w:val="Hyperlink"/>
    <w:basedOn w:val="DefaultParagraphFont"/>
    <w:uiPriority w:val="99"/>
    <w:unhideWhenUsed/>
    <w:rsid w:val="00D316EA"/>
    <w:rPr>
      <w:color w:val="0563C1" w:themeColor="hyperlink"/>
      <w:u w:val="single"/>
    </w:rPr>
  </w:style>
  <w:style w:type="character" w:styleId="UnresolvedMention">
    <w:name w:val="Unresolved Mention"/>
    <w:basedOn w:val="DefaultParagraphFont"/>
    <w:uiPriority w:val="99"/>
    <w:semiHidden/>
    <w:unhideWhenUsed/>
    <w:rsid w:val="00D31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wbg.org/business-opportunit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byers@fwbg.org" TargetMode="External"/><Relationship Id="rId5" Type="http://schemas.openxmlformats.org/officeDocument/2006/relationships/hyperlink" Target="mailto:bbyers@fwbg.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3682</Words>
  <Characters>21287</Characters>
  <Application>Microsoft Office Word</Application>
  <DocSecurity>0</DocSecurity>
  <Lines>373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Byers</dc:creator>
  <cp:keywords/>
  <dc:description/>
  <cp:lastModifiedBy>Bob Byers</cp:lastModifiedBy>
  <cp:revision>4</cp:revision>
  <dcterms:created xsi:type="dcterms:W3CDTF">2025-12-08T18:00:00Z</dcterms:created>
  <dcterms:modified xsi:type="dcterms:W3CDTF">2025-12-08T18:07:00Z</dcterms:modified>
</cp:coreProperties>
</file>